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6ED" w:rsidRDefault="001D56ED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80FE4" wp14:editId="3406830F">
                <wp:simplePos x="0" y="0"/>
                <wp:positionH relativeFrom="column">
                  <wp:posOffset>1219200</wp:posOffset>
                </wp:positionH>
                <wp:positionV relativeFrom="paragraph">
                  <wp:posOffset>0</wp:posOffset>
                </wp:positionV>
                <wp:extent cx="2219325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2786" w:rsidRPr="001D56ED" w:rsidRDefault="00512786" w:rsidP="001D56ED">
                            <w:pPr>
                              <w:jc w:val="center"/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 w:rsidRPr="00BD2D8D"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Ellgrego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6pt;margin-top:0;width:174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" filled="f" stroked="f">
                <v:fill o:detectmouseclick="t"/>
                <v:textbox style="mso-fit-shape-to-text:t">
                  <w:txbxContent>
                    <w:p w:rsidR="001D56ED" w:rsidRPr="001D56ED" w:rsidRDefault="001D56ED" w:rsidP="001D56ED">
                      <w:pPr>
                        <w:jc w:val="center"/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r w:rsidRPr="00BD2D8D">
                        <w:rPr>
                          <w:b/>
                          <w:spacing w:val="60"/>
                          <w:sz w:val="72"/>
                          <w:szCs w:val="72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Ellgrego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ins w:id="0" w:author="Student" w:date="2011-05-05T12:05:00Z">
        <w:r w:rsidR="001B185F">
          <w:t xml:space="preserve"> </w:t>
        </w:r>
      </w:ins>
    </w:p>
    <w:p w:rsidR="001D56ED" w:rsidRPr="00D274B1" w:rsidRDefault="001D56ED" w:rsidP="001D56ED">
      <w:pPr>
        <w:rPr>
          <w:b/>
          <w:rPrChange w:id="1" w:author="Student" w:date="2011-05-09T13:43:00Z">
            <w:rPr/>
          </w:rPrChange>
        </w:rPr>
      </w:pPr>
      <w:bookmarkStart w:id="2" w:name="_GoBack"/>
      <w:bookmarkEnd w:id="2"/>
    </w:p>
    <w:p w:rsidR="001D56ED" w:rsidRPr="00AF033A" w:rsidRDefault="001D56ED" w:rsidP="001D56ED">
      <w:pPr>
        <w:rPr>
          <w:rFonts w:ascii="Comic Sans MS" w:hAnsi="Comic Sans MS"/>
        </w:rPr>
      </w:pPr>
    </w:p>
    <w:p w:rsidR="007D05D1" w:rsidRPr="002D2886" w:rsidRDefault="001D56ED">
      <w:pPr>
        <w:pStyle w:val="Heading1"/>
        <w:rPr>
          <w:ins w:id="3" w:author="Student" w:date="2011-05-09T12:31:00Z"/>
        </w:rPr>
        <w:pPrChange w:id="4" w:author="Student" w:date="2011-05-09T12:30:00Z">
          <w:pPr>
            <w:tabs>
              <w:tab w:val="left" w:pos="1853"/>
            </w:tabs>
          </w:pPr>
        </w:pPrChange>
      </w:pPr>
      <w:r w:rsidRPr="00D274B1">
        <w:rPr>
          <w:b w:val="0"/>
          <w:color w:val="auto"/>
          <w:sz w:val="22"/>
          <w:szCs w:val="22"/>
          <w:rPrChange w:id="5" w:author="Student" w:date="2011-05-09T13:44:00Z">
            <w:rPr>
              <w:rFonts w:ascii="Comic Sans MS" w:hAnsi="Comic Sans MS"/>
              <w:b/>
            </w:rPr>
          </w:rPrChange>
        </w:rPr>
        <w:t>On Monday we went to see</w:t>
      </w:r>
      <w:r w:rsidR="003403AE" w:rsidRPr="00D274B1">
        <w:rPr>
          <w:b w:val="0"/>
          <w:color w:val="auto"/>
          <w:sz w:val="22"/>
          <w:szCs w:val="22"/>
          <w:rPrChange w:id="6" w:author="Student" w:date="2011-05-09T13:44:00Z">
            <w:rPr>
              <w:rFonts w:ascii="Comic Sans MS" w:hAnsi="Comic Sans MS"/>
              <w:b/>
            </w:rPr>
          </w:rPrChange>
        </w:rPr>
        <w:t xml:space="preserve"> El</w:t>
      </w:r>
      <w:del w:id="7" w:author="Student" w:date="2011-05-09T12:24:00Z">
        <w:r w:rsidR="003403AE" w:rsidRPr="00D274B1" w:rsidDel="00613A4A">
          <w:rPr>
            <w:b w:val="0"/>
            <w:color w:val="auto"/>
            <w:sz w:val="22"/>
            <w:szCs w:val="22"/>
            <w:rPrChange w:id="8" w:author="Student" w:date="2011-05-09T13:44:00Z">
              <w:rPr>
                <w:rFonts w:ascii="Comic Sans MS" w:hAnsi="Comic Sans MS"/>
                <w:b/>
              </w:rPr>
            </w:rPrChange>
          </w:rPr>
          <w:delText>l</w:delText>
        </w:r>
      </w:del>
      <w:r w:rsidR="003403AE" w:rsidRPr="00D274B1">
        <w:rPr>
          <w:b w:val="0"/>
          <w:color w:val="auto"/>
          <w:sz w:val="22"/>
          <w:szCs w:val="22"/>
          <w:rPrChange w:id="9" w:author="Student" w:date="2011-05-09T13:44:00Z">
            <w:rPr>
              <w:rFonts w:ascii="Comic Sans MS" w:hAnsi="Comic Sans MS"/>
              <w:b/>
            </w:rPr>
          </w:rPrChange>
        </w:rPr>
        <w:t>grego</w:t>
      </w:r>
      <w:ins w:id="10" w:author="Student" w:date="2011-05-05T12:08:00Z">
        <w:r w:rsidR="001B185F" w:rsidRPr="00D274B1">
          <w:rPr>
            <w:b w:val="0"/>
            <w:color w:val="auto"/>
            <w:sz w:val="22"/>
            <w:szCs w:val="22"/>
            <w:rPrChange w:id="11" w:author="Student" w:date="2011-05-09T13:44:00Z">
              <w:rPr>
                <w:rFonts w:ascii="Comic Sans MS" w:hAnsi="Comic Sans MS"/>
                <w:b/>
              </w:rPr>
            </w:rPrChange>
          </w:rPr>
          <w:t>e</w:t>
        </w:r>
      </w:ins>
      <w:ins w:id="12" w:author="Student" w:date="2011-05-09T12:26:00Z">
        <w:r w:rsidR="00613A4A" w:rsidRPr="00D274B1">
          <w:rPr>
            <w:b w:val="0"/>
            <w:color w:val="auto"/>
            <w:sz w:val="22"/>
            <w:szCs w:val="22"/>
            <w:rPrChange w:id="13" w:author="Student" w:date="2011-05-09T13:44:00Z">
              <w:rPr>
                <w:rFonts w:ascii="Comic Sans MS" w:hAnsi="Comic Sans MS"/>
                <w:b/>
              </w:rPr>
            </w:rPrChange>
          </w:rPr>
          <w:t>.</w:t>
        </w:r>
      </w:ins>
      <w:r w:rsidR="003403AE" w:rsidRPr="00D274B1">
        <w:rPr>
          <w:b w:val="0"/>
          <w:color w:val="auto"/>
          <w:sz w:val="22"/>
          <w:szCs w:val="22"/>
          <w:rPrChange w:id="14" w:author="Student" w:date="2011-05-09T13:44:00Z">
            <w:rPr>
              <w:rFonts w:ascii="Comic Sans MS" w:hAnsi="Comic Sans MS"/>
              <w:b/>
            </w:rPr>
          </w:rPrChange>
        </w:rPr>
        <w:t xml:space="preserve"> </w:t>
      </w:r>
      <w:ins w:id="15" w:author="Student" w:date="2011-05-09T12:26:00Z">
        <w:r w:rsidR="00613A4A" w:rsidRPr="00D274B1">
          <w:rPr>
            <w:b w:val="0"/>
            <w:color w:val="auto"/>
            <w:sz w:val="22"/>
            <w:szCs w:val="22"/>
            <w:rPrChange w:id="16" w:author="Student" w:date="2011-05-09T13:44:00Z">
              <w:rPr>
                <w:rFonts w:ascii="Comic Sans MS" w:hAnsi="Comic Sans MS"/>
                <w:b/>
              </w:rPr>
            </w:rPrChange>
          </w:rPr>
          <w:t>W</w:t>
        </w:r>
      </w:ins>
      <w:ins w:id="17" w:author="Student" w:date="2011-05-04T12:27:00Z">
        <w:r w:rsidR="001D0F63" w:rsidRPr="00D274B1">
          <w:rPr>
            <w:b w:val="0"/>
            <w:color w:val="auto"/>
            <w:sz w:val="22"/>
            <w:szCs w:val="22"/>
            <w:rPrChange w:id="18" w:author="Student" w:date="2011-05-09T13:44:00Z">
              <w:rPr>
                <w:rFonts w:ascii="Comic Sans MS" w:hAnsi="Comic Sans MS"/>
                <w:b/>
              </w:rPr>
            </w:rPrChange>
          </w:rPr>
          <w:t>e hopped</w:t>
        </w:r>
      </w:ins>
      <w:del w:id="19" w:author="Student" w:date="2011-05-04T12:27:00Z">
        <w:r w:rsidR="003403AE" w:rsidRPr="00D274B1" w:rsidDel="001D0F63">
          <w:rPr>
            <w:b w:val="0"/>
            <w:color w:val="auto"/>
            <w:sz w:val="22"/>
            <w:szCs w:val="22"/>
            <w:rPrChange w:id="20" w:author="Student" w:date="2011-05-09T13:44:00Z">
              <w:rPr>
                <w:rFonts w:ascii="Comic Sans MS" w:hAnsi="Comic Sans MS"/>
                <w:b/>
              </w:rPr>
            </w:rPrChange>
          </w:rPr>
          <w:delText>w</w:delText>
        </w:r>
      </w:del>
      <w:del w:id="21" w:author="Student" w:date="2011-05-04T12:26:00Z">
        <w:r w:rsidR="003403AE" w:rsidRPr="00D274B1" w:rsidDel="001D0F63">
          <w:rPr>
            <w:b w:val="0"/>
            <w:color w:val="auto"/>
            <w:sz w:val="22"/>
            <w:szCs w:val="22"/>
            <w:rPrChange w:id="22" w:author="Student" w:date="2011-05-09T13:44:00Z">
              <w:rPr>
                <w:rFonts w:ascii="Comic Sans MS" w:hAnsi="Comic Sans MS"/>
                <w:b/>
              </w:rPr>
            </w:rPrChange>
          </w:rPr>
          <w:delText>e</w:delText>
        </w:r>
      </w:del>
      <w:del w:id="23" w:author="Student" w:date="2011-05-04T12:21:00Z">
        <w:r w:rsidR="003403AE" w:rsidRPr="00D274B1" w:rsidDel="001D0F63">
          <w:rPr>
            <w:b w:val="0"/>
            <w:color w:val="auto"/>
            <w:sz w:val="22"/>
            <w:szCs w:val="22"/>
            <w:rPrChange w:id="24" w:author="Student" w:date="2011-05-09T13:44:00Z">
              <w:rPr>
                <w:rFonts w:ascii="Comic Sans MS" w:hAnsi="Comic Sans MS"/>
                <w:b/>
              </w:rPr>
            </w:rPrChange>
          </w:rPr>
          <w:delText>w</w:delText>
        </w:r>
      </w:del>
      <w:del w:id="25" w:author="Student" w:date="2011-05-04T12:27:00Z">
        <w:r w:rsidR="003403AE" w:rsidRPr="00D274B1" w:rsidDel="001D0F63">
          <w:rPr>
            <w:b w:val="0"/>
            <w:color w:val="auto"/>
            <w:sz w:val="22"/>
            <w:szCs w:val="22"/>
            <w:rPrChange w:id="26" w:author="Student" w:date="2011-05-09T13:44:00Z">
              <w:rPr>
                <w:rFonts w:ascii="Comic Sans MS" w:hAnsi="Comic Sans MS"/>
                <w:b/>
              </w:rPr>
            </w:rPrChange>
          </w:rPr>
          <w:delText xml:space="preserve"> ho</w:delText>
        </w:r>
      </w:del>
      <w:del w:id="27" w:author="Student" w:date="2011-05-04T12:25:00Z">
        <w:r w:rsidR="003403AE" w:rsidRPr="00D274B1" w:rsidDel="001D0F63">
          <w:rPr>
            <w:b w:val="0"/>
            <w:color w:val="auto"/>
            <w:sz w:val="22"/>
            <w:szCs w:val="22"/>
            <w:rPrChange w:id="28" w:author="Student" w:date="2011-05-09T13:44:00Z">
              <w:rPr>
                <w:rFonts w:ascii="Comic Sans MS" w:hAnsi="Comic Sans MS"/>
                <w:b/>
              </w:rPr>
            </w:rPrChange>
          </w:rPr>
          <w:delText>pt</w:delText>
        </w:r>
      </w:del>
      <w:r w:rsidR="003403AE" w:rsidRPr="00D274B1">
        <w:rPr>
          <w:b w:val="0"/>
          <w:color w:val="auto"/>
          <w:sz w:val="22"/>
          <w:szCs w:val="22"/>
          <w:rPrChange w:id="29" w:author="Student" w:date="2011-05-09T13:44:00Z">
            <w:rPr>
              <w:rFonts w:ascii="Comic Sans MS" w:hAnsi="Comic Sans MS"/>
              <w:b/>
            </w:rPr>
          </w:rPrChange>
        </w:rPr>
        <w:t xml:space="preserve"> on the bus</w:t>
      </w:r>
      <w:del w:id="30" w:author="Student" w:date="2011-05-09T12:26:00Z">
        <w:r w:rsidR="003403AE" w:rsidRPr="00D274B1" w:rsidDel="00613A4A">
          <w:rPr>
            <w:b w:val="0"/>
            <w:color w:val="auto"/>
            <w:sz w:val="22"/>
            <w:szCs w:val="22"/>
            <w:rPrChange w:id="31" w:author="Student" w:date="2011-05-09T13:44:00Z">
              <w:rPr>
                <w:rFonts w:ascii="Comic Sans MS" w:hAnsi="Comic Sans MS"/>
                <w:b/>
              </w:rPr>
            </w:rPrChange>
          </w:rPr>
          <w:delText>.</w:delText>
        </w:r>
      </w:del>
      <w:r w:rsidR="003403AE" w:rsidRPr="00D274B1">
        <w:rPr>
          <w:b w:val="0"/>
          <w:color w:val="auto"/>
          <w:sz w:val="22"/>
          <w:szCs w:val="22"/>
          <w:rPrChange w:id="32" w:author="Student" w:date="2011-05-09T13:44:00Z">
            <w:rPr>
              <w:rFonts w:ascii="Comic Sans MS" w:hAnsi="Comic Sans MS"/>
              <w:b/>
            </w:rPr>
          </w:rPrChange>
        </w:rPr>
        <w:t xml:space="preserve"> </w:t>
      </w:r>
      <w:ins w:id="33" w:author="Student" w:date="2011-05-09T12:26:00Z">
        <w:r w:rsidR="00613A4A" w:rsidRPr="00D274B1">
          <w:rPr>
            <w:b w:val="0"/>
            <w:color w:val="auto"/>
            <w:sz w:val="22"/>
            <w:szCs w:val="22"/>
            <w:rPrChange w:id="34" w:author="Student" w:date="2011-05-09T13:44:00Z">
              <w:rPr>
                <w:rFonts w:ascii="Comic Sans MS" w:hAnsi="Comic Sans MS"/>
                <w:b/>
              </w:rPr>
            </w:rPrChange>
          </w:rPr>
          <w:t>a</w:t>
        </w:r>
      </w:ins>
      <w:del w:id="35" w:author="Student" w:date="2011-05-09T12:26:00Z">
        <w:r w:rsidR="003403AE" w:rsidRPr="00D274B1" w:rsidDel="00613A4A">
          <w:rPr>
            <w:b w:val="0"/>
            <w:color w:val="auto"/>
            <w:sz w:val="22"/>
            <w:szCs w:val="22"/>
            <w:rPrChange w:id="36" w:author="Student" w:date="2011-05-09T13:44:00Z">
              <w:rPr>
                <w:rFonts w:ascii="Comic Sans MS" w:hAnsi="Comic Sans MS"/>
                <w:b/>
              </w:rPr>
            </w:rPrChange>
          </w:rPr>
          <w:delText>A</w:delText>
        </w:r>
      </w:del>
      <w:r w:rsidR="003403AE" w:rsidRPr="00D274B1">
        <w:rPr>
          <w:b w:val="0"/>
          <w:color w:val="auto"/>
          <w:sz w:val="22"/>
          <w:szCs w:val="22"/>
          <w:rPrChange w:id="37" w:author="Student" w:date="2011-05-09T13:44:00Z">
            <w:rPr>
              <w:rFonts w:ascii="Comic Sans MS" w:hAnsi="Comic Sans MS"/>
              <w:b/>
            </w:rPr>
          </w:rPrChange>
        </w:rPr>
        <w:t>nd drov</w:t>
      </w:r>
      <w:r w:rsidR="00AF033A" w:rsidRPr="00D274B1">
        <w:rPr>
          <w:b w:val="0"/>
          <w:color w:val="auto"/>
          <w:sz w:val="22"/>
          <w:szCs w:val="22"/>
          <w:rPrChange w:id="38" w:author="Student" w:date="2011-05-09T13:44:00Z">
            <w:rPr>
              <w:rFonts w:ascii="Comic Sans MS" w:hAnsi="Comic Sans MS"/>
              <w:b/>
            </w:rPr>
          </w:rPrChange>
        </w:rPr>
        <w:t>e</w:t>
      </w:r>
      <w:r w:rsidR="003403AE" w:rsidRPr="00D274B1">
        <w:rPr>
          <w:b w:val="0"/>
          <w:color w:val="auto"/>
          <w:sz w:val="22"/>
          <w:szCs w:val="22"/>
          <w:rPrChange w:id="39" w:author="Student" w:date="2011-05-09T13:44:00Z">
            <w:rPr>
              <w:rFonts w:ascii="Comic Sans MS" w:hAnsi="Comic Sans MS"/>
              <w:b/>
            </w:rPr>
          </w:rPrChange>
        </w:rPr>
        <w:t xml:space="preserve"> to </w:t>
      </w:r>
      <w:r w:rsidR="00AF033A" w:rsidRPr="00D274B1">
        <w:rPr>
          <w:b w:val="0"/>
          <w:color w:val="auto"/>
          <w:sz w:val="22"/>
          <w:szCs w:val="22"/>
          <w:rPrChange w:id="40" w:author="Student" w:date="2011-05-09T13:44:00Z">
            <w:rPr>
              <w:rFonts w:ascii="Comic Sans MS" w:hAnsi="Comic Sans MS"/>
              <w:b/>
            </w:rPr>
          </w:rPrChange>
        </w:rPr>
        <w:t>Fairlie</w:t>
      </w:r>
      <w:r w:rsidR="003403AE" w:rsidRPr="00D274B1">
        <w:rPr>
          <w:b w:val="0"/>
          <w:color w:val="auto"/>
          <w:sz w:val="22"/>
          <w:szCs w:val="22"/>
          <w:rPrChange w:id="41" w:author="Student" w:date="2011-05-09T13:44:00Z">
            <w:rPr>
              <w:rFonts w:ascii="Comic Sans MS" w:hAnsi="Comic Sans MS"/>
              <w:b/>
            </w:rPr>
          </w:rPrChange>
        </w:rPr>
        <w:t xml:space="preserve"> and walked into the </w:t>
      </w:r>
      <w:r w:rsidR="00BD2D8D" w:rsidRPr="00D274B1">
        <w:rPr>
          <w:b w:val="0"/>
          <w:color w:val="auto"/>
          <w:sz w:val="22"/>
          <w:szCs w:val="22"/>
          <w:rPrChange w:id="42" w:author="Student" w:date="2011-05-09T13:44:00Z">
            <w:rPr>
              <w:rFonts w:ascii="Comic Sans MS" w:hAnsi="Comic Sans MS"/>
              <w:b/>
            </w:rPr>
          </w:rPrChange>
        </w:rPr>
        <w:t>hall</w:t>
      </w:r>
      <w:r w:rsidR="003403AE" w:rsidRPr="00D274B1">
        <w:rPr>
          <w:b w:val="0"/>
          <w:color w:val="auto"/>
          <w:sz w:val="22"/>
          <w:szCs w:val="22"/>
          <w:rPrChange w:id="43" w:author="Student" w:date="2011-05-09T13:44:00Z">
            <w:rPr>
              <w:rFonts w:ascii="Comic Sans MS" w:hAnsi="Comic Sans MS"/>
              <w:b/>
            </w:rPr>
          </w:rPrChange>
        </w:rPr>
        <w:t>. E</w:t>
      </w:r>
      <w:del w:id="44" w:author="Student" w:date="2011-05-09T12:27:00Z">
        <w:r w:rsidR="003403AE" w:rsidRPr="00D274B1" w:rsidDel="00613A4A">
          <w:rPr>
            <w:b w:val="0"/>
            <w:color w:val="auto"/>
            <w:sz w:val="22"/>
            <w:szCs w:val="22"/>
            <w:rPrChange w:id="45" w:author="Student" w:date="2011-05-09T13:44:00Z">
              <w:rPr>
                <w:rFonts w:ascii="Comic Sans MS" w:hAnsi="Comic Sans MS"/>
                <w:b/>
              </w:rPr>
            </w:rPrChange>
          </w:rPr>
          <w:delText>l</w:delText>
        </w:r>
      </w:del>
      <w:r w:rsidR="00BD2D8D" w:rsidRPr="00D274B1">
        <w:rPr>
          <w:b w:val="0"/>
          <w:color w:val="auto"/>
          <w:sz w:val="22"/>
          <w:szCs w:val="22"/>
          <w:rPrChange w:id="46" w:author="Student" w:date="2011-05-09T13:44:00Z">
            <w:rPr>
              <w:rFonts w:ascii="Comic Sans MS" w:hAnsi="Comic Sans MS"/>
              <w:b/>
            </w:rPr>
          </w:rPrChange>
        </w:rPr>
        <w:t>lgrego</w:t>
      </w:r>
      <w:ins w:id="47" w:author="Student" w:date="2011-05-09T12:27:00Z">
        <w:r w:rsidR="00613A4A" w:rsidRPr="00D274B1">
          <w:rPr>
            <w:b w:val="0"/>
            <w:color w:val="auto"/>
            <w:sz w:val="22"/>
            <w:szCs w:val="22"/>
            <w:rPrChange w:id="48" w:author="Student" w:date="2011-05-09T13:44:00Z">
              <w:rPr>
                <w:rFonts w:ascii="Comic Sans MS" w:hAnsi="Comic Sans MS"/>
                <w:b/>
              </w:rPr>
            </w:rPrChange>
          </w:rPr>
          <w:t>e</w:t>
        </w:r>
      </w:ins>
      <w:r w:rsidR="00BD2D8D" w:rsidRPr="00D274B1">
        <w:rPr>
          <w:b w:val="0"/>
          <w:color w:val="auto"/>
          <w:sz w:val="22"/>
          <w:szCs w:val="22"/>
          <w:rPrChange w:id="49" w:author="Student" w:date="2011-05-09T13:44:00Z">
            <w:rPr>
              <w:rFonts w:ascii="Comic Sans MS" w:hAnsi="Comic Sans MS"/>
              <w:b/>
            </w:rPr>
          </w:rPrChange>
        </w:rPr>
        <w:t xml:space="preserve"> was amazing</w:t>
      </w:r>
      <w:ins w:id="50" w:author="Student" w:date="2011-05-09T12:27:00Z">
        <w:r w:rsidR="00613A4A" w:rsidRPr="00D274B1">
          <w:rPr>
            <w:b w:val="0"/>
            <w:color w:val="auto"/>
            <w:sz w:val="22"/>
            <w:szCs w:val="22"/>
            <w:rPrChange w:id="51" w:author="Student" w:date="2011-05-09T13:44:00Z">
              <w:rPr>
                <w:rFonts w:ascii="Comic Sans MS" w:hAnsi="Comic Sans MS"/>
                <w:b/>
              </w:rPr>
            </w:rPrChange>
          </w:rPr>
          <w:t>.</w:t>
        </w:r>
      </w:ins>
      <w:r w:rsidR="00BD2D8D" w:rsidRPr="00D274B1">
        <w:rPr>
          <w:b w:val="0"/>
          <w:color w:val="auto"/>
          <w:sz w:val="22"/>
          <w:szCs w:val="22"/>
          <w:rPrChange w:id="52" w:author="Student" w:date="2011-05-09T13:44:00Z">
            <w:rPr>
              <w:rFonts w:ascii="Comic Sans MS" w:hAnsi="Comic Sans MS"/>
            </w:rPr>
          </w:rPrChange>
        </w:rPr>
        <w:t xml:space="preserve"> </w:t>
      </w:r>
    </w:p>
    <w:p w:rsidR="003403AE" w:rsidRPr="006A1217" w:rsidDel="007D05D1" w:rsidRDefault="00613A4A" w:rsidP="00AF033A">
      <w:pPr>
        <w:pStyle w:val="Heading1"/>
        <w:rPr>
          <w:del w:id="53" w:author="Student" w:date="2011-05-09T12:30:00Z"/>
          <w:b w:val="0"/>
          <w:color w:val="auto"/>
          <w:sz w:val="22"/>
          <w:szCs w:val="22"/>
          <w:rPrChange w:id="54" w:author="Staff Account" w:date="2011-05-10T22:13:00Z">
            <w:rPr>
              <w:del w:id="55" w:author="Student" w:date="2011-05-09T12:30:00Z"/>
              <w:rFonts w:ascii="Comic Sans MS" w:hAnsi="Comic Sans MS"/>
              <w:color w:val="auto"/>
            </w:rPr>
          </w:rPrChange>
        </w:rPr>
      </w:pPr>
      <w:ins w:id="56" w:author="Student" w:date="2011-05-09T12:27:00Z">
        <w:r w:rsidRPr="006A1217">
          <w:rPr>
            <w:b w:val="0"/>
            <w:color w:val="auto"/>
            <w:sz w:val="22"/>
            <w:szCs w:val="22"/>
            <w:rPrChange w:id="57" w:author="Staff Account" w:date="2011-05-10T22:13:00Z">
              <w:rPr>
                <w:rFonts w:ascii="Comic Sans MS" w:hAnsi="Comic Sans MS"/>
              </w:rPr>
            </w:rPrChange>
          </w:rPr>
          <w:t>T</w:t>
        </w:r>
      </w:ins>
      <w:del w:id="58" w:author="Student" w:date="2011-05-09T12:27:00Z">
        <w:r w:rsidR="00BD2D8D" w:rsidRPr="006A1217" w:rsidDel="00613A4A">
          <w:rPr>
            <w:b w:val="0"/>
            <w:color w:val="auto"/>
            <w:sz w:val="22"/>
            <w:szCs w:val="22"/>
            <w:rPrChange w:id="59" w:author="Staff Account" w:date="2011-05-10T22:13:00Z">
              <w:rPr>
                <w:rFonts w:ascii="Comic Sans MS" w:hAnsi="Comic Sans MS"/>
              </w:rPr>
            </w:rPrChange>
          </w:rPr>
          <w:delText>t</w:delText>
        </w:r>
      </w:del>
      <w:r w:rsidR="00BD2D8D" w:rsidRPr="006A1217">
        <w:rPr>
          <w:b w:val="0"/>
          <w:color w:val="auto"/>
          <w:sz w:val="22"/>
          <w:szCs w:val="22"/>
          <w:rPrChange w:id="60" w:author="Staff Account" w:date="2011-05-10T22:13:00Z">
            <w:rPr>
              <w:rFonts w:ascii="Comic Sans MS" w:hAnsi="Comic Sans MS"/>
            </w:rPr>
          </w:rPrChange>
        </w:rPr>
        <w:t>hen Mat</w:t>
      </w:r>
      <w:ins w:id="61" w:author="Student" w:date="2011-05-09T12:31:00Z">
        <w:r w:rsidR="007D05D1" w:rsidRPr="006A1217">
          <w:rPr>
            <w:b w:val="0"/>
            <w:color w:val="auto"/>
            <w:sz w:val="22"/>
            <w:szCs w:val="22"/>
            <w:rPrChange w:id="62" w:author="Staff Account" w:date="2011-05-10T22:13:00Z">
              <w:rPr/>
            </w:rPrChange>
          </w:rPr>
          <w:t>t</w:t>
        </w:r>
      </w:ins>
      <w:r w:rsidR="00BD2D8D" w:rsidRPr="006A1217">
        <w:rPr>
          <w:b w:val="0"/>
          <w:color w:val="auto"/>
          <w:sz w:val="22"/>
          <w:szCs w:val="22"/>
          <w:rPrChange w:id="63" w:author="Staff Account" w:date="2011-05-10T22:13:00Z">
            <w:rPr>
              <w:rFonts w:ascii="Comic Sans MS" w:hAnsi="Comic Sans MS"/>
            </w:rPr>
          </w:rPrChange>
        </w:rPr>
        <w:t xml:space="preserve">hew </w:t>
      </w:r>
      <w:r w:rsidR="003403AE" w:rsidRPr="006A1217">
        <w:rPr>
          <w:b w:val="0"/>
          <w:color w:val="auto"/>
          <w:sz w:val="22"/>
          <w:szCs w:val="22"/>
          <w:rPrChange w:id="64" w:author="Staff Account" w:date="2011-05-10T22:13:00Z">
            <w:rPr>
              <w:rFonts w:ascii="Comic Sans MS" w:hAnsi="Comic Sans MS"/>
            </w:rPr>
          </w:rPrChange>
        </w:rPr>
        <w:t>wen</w:t>
      </w:r>
      <w:r w:rsidR="00BD2D8D" w:rsidRPr="006A1217">
        <w:rPr>
          <w:b w:val="0"/>
          <w:color w:val="auto"/>
          <w:sz w:val="22"/>
          <w:szCs w:val="22"/>
          <w:rPrChange w:id="65" w:author="Staff Account" w:date="2011-05-10T22:13:00Z">
            <w:rPr>
              <w:rFonts w:ascii="Comic Sans MS" w:hAnsi="Comic Sans MS"/>
            </w:rPr>
          </w:rPrChange>
        </w:rPr>
        <w:t>t up on to the stage. E</w:t>
      </w:r>
      <w:del w:id="66" w:author="Student" w:date="2011-05-09T12:33:00Z">
        <w:r w:rsidR="00BD2D8D" w:rsidRPr="006A1217" w:rsidDel="007D05D1">
          <w:rPr>
            <w:b w:val="0"/>
            <w:color w:val="auto"/>
            <w:sz w:val="22"/>
            <w:szCs w:val="22"/>
            <w:rPrChange w:id="67" w:author="Staff Account" w:date="2011-05-10T22:13:00Z">
              <w:rPr>
                <w:rFonts w:ascii="Comic Sans MS" w:hAnsi="Comic Sans MS"/>
              </w:rPr>
            </w:rPrChange>
          </w:rPr>
          <w:delText>l</w:delText>
        </w:r>
      </w:del>
      <w:r w:rsidR="00BD2D8D" w:rsidRPr="006A1217">
        <w:rPr>
          <w:b w:val="0"/>
          <w:color w:val="auto"/>
          <w:sz w:val="22"/>
          <w:szCs w:val="22"/>
          <w:rPrChange w:id="68" w:author="Staff Account" w:date="2011-05-10T22:13:00Z">
            <w:rPr>
              <w:rFonts w:ascii="Comic Sans MS" w:hAnsi="Comic Sans MS"/>
            </w:rPr>
          </w:rPrChange>
        </w:rPr>
        <w:t>lgrego</w:t>
      </w:r>
      <w:ins w:id="69" w:author="Student" w:date="2011-05-09T12:33:00Z">
        <w:r w:rsidR="007D05D1" w:rsidRPr="006A1217">
          <w:rPr>
            <w:b w:val="0"/>
            <w:color w:val="auto"/>
            <w:sz w:val="22"/>
            <w:szCs w:val="22"/>
            <w:rPrChange w:id="70" w:author="Staff Account" w:date="2011-05-10T22:13:00Z">
              <w:rPr/>
            </w:rPrChange>
          </w:rPr>
          <w:t>e</w:t>
        </w:r>
      </w:ins>
      <w:r w:rsidR="00BD2D8D" w:rsidRPr="006A1217">
        <w:rPr>
          <w:b w:val="0"/>
          <w:color w:val="auto"/>
          <w:sz w:val="22"/>
          <w:szCs w:val="22"/>
          <w:rPrChange w:id="71" w:author="Staff Account" w:date="2011-05-10T22:13:00Z">
            <w:rPr>
              <w:rFonts w:ascii="Comic Sans MS" w:hAnsi="Comic Sans MS"/>
            </w:rPr>
          </w:rPrChange>
        </w:rPr>
        <w:t xml:space="preserve"> </w:t>
      </w:r>
      <w:del w:id="72" w:author="Student" w:date="2011-05-09T12:38:00Z">
        <w:r w:rsidR="00BD2D8D" w:rsidRPr="006A1217" w:rsidDel="007D05D1">
          <w:rPr>
            <w:b w:val="0"/>
            <w:color w:val="auto"/>
            <w:sz w:val="22"/>
            <w:szCs w:val="22"/>
            <w:rPrChange w:id="73" w:author="Staff Account" w:date="2011-05-10T22:13:00Z">
              <w:rPr>
                <w:rFonts w:ascii="Comic Sans MS" w:hAnsi="Comic Sans MS"/>
              </w:rPr>
            </w:rPrChange>
          </w:rPr>
          <w:delText xml:space="preserve"> </w:delText>
        </w:r>
      </w:del>
      <w:r w:rsidR="00BD2D8D" w:rsidRPr="006A1217">
        <w:rPr>
          <w:b w:val="0"/>
          <w:color w:val="auto"/>
          <w:sz w:val="22"/>
          <w:szCs w:val="22"/>
          <w:rPrChange w:id="74" w:author="Staff Account" w:date="2011-05-10T22:13:00Z">
            <w:rPr>
              <w:rFonts w:ascii="Comic Sans MS" w:hAnsi="Comic Sans MS"/>
            </w:rPr>
          </w:rPrChange>
        </w:rPr>
        <w:t>put</w:t>
      </w:r>
      <w:ins w:id="75" w:author="Student" w:date="2011-05-05T12:33:00Z">
        <w:r w:rsidR="00510077" w:rsidRPr="006A1217">
          <w:rPr>
            <w:b w:val="0"/>
            <w:color w:val="auto"/>
            <w:sz w:val="22"/>
            <w:szCs w:val="22"/>
            <w:rPrChange w:id="76" w:author="Staff Account" w:date="2011-05-10T22:13:00Z">
              <w:rPr>
                <w:rFonts w:ascii="Comic Sans MS" w:hAnsi="Comic Sans MS"/>
              </w:rPr>
            </w:rPrChange>
          </w:rPr>
          <w:t xml:space="preserve"> a</w:t>
        </w:r>
      </w:ins>
      <w:moveToRangeStart w:id="77" w:author="Student" w:date="2011-05-05T12:33:00Z" w:name="move292362122"/>
      <w:moveTo w:id="78" w:author="Student" w:date="2011-05-05T12:33:00Z">
        <w:del w:id="79" w:author="Student" w:date="2011-05-05T12:33:00Z">
          <w:r w:rsidR="00510077" w:rsidRPr="006A1217" w:rsidDel="00510077">
            <w:rPr>
              <w:b w:val="0"/>
              <w:color w:val="auto"/>
              <w:sz w:val="22"/>
              <w:szCs w:val="22"/>
              <w:rPrChange w:id="80" w:author="Staff Account" w:date="2011-05-10T22:13:00Z">
                <w:rPr>
                  <w:rFonts w:ascii="Comic Sans MS" w:hAnsi="Comic Sans MS"/>
                </w:rPr>
              </w:rPrChange>
            </w:rPr>
            <w:delText>A</w:delText>
          </w:r>
        </w:del>
        <w:r w:rsidR="00510077" w:rsidRPr="006A1217">
          <w:rPr>
            <w:b w:val="0"/>
            <w:color w:val="auto"/>
            <w:sz w:val="22"/>
            <w:szCs w:val="22"/>
            <w:rPrChange w:id="81" w:author="Staff Account" w:date="2011-05-10T22:13:00Z">
              <w:rPr>
                <w:rFonts w:ascii="Comic Sans MS" w:hAnsi="Comic Sans MS"/>
              </w:rPr>
            </w:rPrChange>
          </w:rPr>
          <w:t xml:space="preserve"> funny hat on him.</w:t>
        </w:r>
      </w:moveTo>
      <w:moveToRangeEnd w:id="77"/>
      <w:ins w:id="82" w:author="Student" w:date="2011-05-09T12:33:00Z">
        <w:r w:rsidR="007D05D1" w:rsidRPr="006A1217">
          <w:rPr>
            <w:b w:val="0"/>
            <w:color w:val="auto"/>
            <w:sz w:val="22"/>
            <w:szCs w:val="22"/>
            <w:rPrChange w:id="83" w:author="Staff Account" w:date="2011-05-10T22:13:00Z">
              <w:rPr/>
            </w:rPrChange>
          </w:rPr>
          <w:t xml:space="preserve"> </w:t>
        </w:r>
      </w:ins>
    </w:p>
    <w:p w:rsidR="00BD2D8D" w:rsidRPr="002400AF" w:rsidDel="00613A4A" w:rsidRDefault="00AF033A" w:rsidP="001D56ED">
      <w:pPr>
        <w:tabs>
          <w:tab w:val="left" w:pos="1853"/>
        </w:tabs>
        <w:rPr>
          <w:del w:id="84" w:author="Student" w:date="2011-05-09T12:28:00Z"/>
          <w:rFonts w:asciiTheme="majorHAnsi" w:hAnsiTheme="majorHAnsi"/>
          <w:rPrChange w:id="85" w:author="Student" w:date="2011-05-09T13:54:00Z">
            <w:rPr>
              <w:del w:id="86" w:author="Student" w:date="2011-05-09T12:28:00Z"/>
              <w:rFonts w:ascii="Comic Sans MS" w:hAnsi="Comic Sans MS"/>
            </w:rPr>
          </w:rPrChange>
        </w:rPr>
      </w:pPr>
      <w:moveFromRangeStart w:id="87" w:author="Student" w:date="2011-05-05T12:33:00Z" w:name="move292362122"/>
      <w:moveFrom w:id="88" w:author="Student" w:date="2011-05-05T12:33:00Z">
        <w:r w:rsidRPr="006A1217" w:rsidDel="00510077">
          <w:rPr>
            <w:rFonts w:asciiTheme="majorHAnsi" w:hAnsiTheme="majorHAnsi"/>
            <w:rPrChange w:id="89" w:author="Staff Account" w:date="2011-05-10T22:13:00Z">
              <w:rPr>
                <w:rFonts w:ascii="Comic Sans MS" w:hAnsi="Comic Sans MS"/>
              </w:rPr>
            </w:rPrChange>
          </w:rPr>
          <w:t>A funny</w:t>
        </w:r>
        <w:r w:rsidR="00C034E4" w:rsidRPr="006A1217" w:rsidDel="00510077">
          <w:rPr>
            <w:rFonts w:asciiTheme="majorHAnsi" w:hAnsiTheme="majorHAnsi"/>
            <w:rPrChange w:id="90" w:author="Staff Account" w:date="2011-05-10T22:13:00Z">
              <w:rPr>
                <w:rFonts w:ascii="Comic Sans MS" w:hAnsi="Comic Sans MS"/>
              </w:rPr>
            </w:rPrChange>
          </w:rPr>
          <w:t xml:space="preserve"> hat on him. </w:t>
        </w:r>
      </w:moveFrom>
      <w:moveFromRangeEnd w:id="87"/>
      <w:ins w:id="91" w:author="Student" w:date="2011-05-09T12:29:00Z">
        <w:r w:rsidR="00613A4A" w:rsidRPr="006A1217">
          <w:rPr>
            <w:rFonts w:asciiTheme="majorHAnsi" w:hAnsiTheme="majorHAnsi"/>
            <w:rPrChange w:id="92" w:author="Staff Account" w:date="2011-05-10T22:13:00Z">
              <w:rPr>
                <w:rFonts w:ascii="Comic Sans MS" w:hAnsi="Comic Sans MS"/>
              </w:rPr>
            </w:rPrChange>
          </w:rPr>
          <w:t>He put a</w:t>
        </w:r>
      </w:ins>
      <w:del w:id="93" w:author="Student" w:date="2011-05-09T12:29:00Z">
        <w:r w:rsidR="00C034E4" w:rsidRPr="006A1217" w:rsidDel="00613A4A">
          <w:rPr>
            <w:rFonts w:asciiTheme="majorHAnsi" w:hAnsiTheme="majorHAnsi"/>
            <w:rPrChange w:id="94" w:author="Staff Account" w:date="2011-05-10T22:13:00Z">
              <w:rPr>
                <w:rFonts w:ascii="Comic Sans MS" w:hAnsi="Comic Sans MS"/>
              </w:rPr>
            </w:rPrChange>
          </w:rPr>
          <w:delText>And</w:delText>
        </w:r>
      </w:del>
      <w:r w:rsidR="00C034E4" w:rsidRPr="006A1217">
        <w:rPr>
          <w:rFonts w:asciiTheme="majorHAnsi" w:hAnsiTheme="majorHAnsi"/>
          <w:rPrChange w:id="95" w:author="Staff Account" w:date="2011-05-10T22:13:00Z">
            <w:rPr>
              <w:rFonts w:ascii="Comic Sans MS" w:hAnsi="Comic Sans MS"/>
            </w:rPr>
          </w:rPrChange>
        </w:rPr>
        <w:t xml:space="preserve"> funny ma</w:t>
      </w:r>
      <w:ins w:id="96" w:author="Student" w:date="2011-05-09T12:30:00Z">
        <w:r w:rsidR="007D05D1" w:rsidRPr="006A1217">
          <w:rPr>
            <w:rFonts w:asciiTheme="majorHAnsi" w:hAnsiTheme="majorHAnsi"/>
            <w:rPrChange w:id="97" w:author="Staff Account" w:date="2011-05-10T22:13:00Z">
              <w:rPr>
                <w:rFonts w:ascii="Comic Sans MS" w:hAnsi="Comic Sans MS"/>
              </w:rPr>
            </w:rPrChange>
          </w:rPr>
          <w:t>s</w:t>
        </w:r>
      </w:ins>
      <w:del w:id="98" w:author="Student" w:date="2011-05-09T12:30:00Z">
        <w:r w:rsidR="00C034E4" w:rsidRPr="006A1217" w:rsidDel="007D05D1">
          <w:rPr>
            <w:rFonts w:asciiTheme="majorHAnsi" w:hAnsiTheme="majorHAnsi"/>
            <w:rPrChange w:id="99" w:author="Staff Account" w:date="2011-05-10T22:13:00Z">
              <w:rPr>
                <w:rFonts w:ascii="Comic Sans MS" w:hAnsi="Comic Sans MS"/>
              </w:rPr>
            </w:rPrChange>
          </w:rPr>
          <w:delText>r</w:delText>
        </w:r>
      </w:del>
      <w:del w:id="100" w:author="Student" w:date="2011-05-05T12:07:00Z">
        <w:r w:rsidR="00C034E4" w:rsidRPr="006A1217" w:rsidDel="001B185F">
          <w:rPr>
            <w:rFonts w:asciiTheme="majorHAnsi" w:hAnsiTheme="majorHAnsi"/>
            <w:rPrChange w:id="101" w:author="Staff Account" w:date="2011-05-10T22:13:00Z">
              <w:rPr>
                <w:rFonts w:ascii="Comic Sans MS" w:hAnsi="Comic Sans MS"/>
              </w:rPr>
            </w:rPrChange>
          </w:rPr>
          <w:delText>s</w:delText>
        </w:r>
      </w:del>
      <w:r w:rsidR="00C034E4" w:rsidRPr="006A1217">
        <w:rPr>
          <w:rFonts w:asciiTheme="majorHAnsi" w:hAnsiTheme="majorHAnsi"/>
          <w:rPrChange w:id="102" w:author="Staff Account" w:date="2011-05-10T22:13:00Z">
            <w:rPr>
              <w:rFonts w:ascii="Comic Sans MS" w:hAnsi="Comic Sans MS"/>
            </w:rPr>
          </w:rPrChange>
        </w:rPr>
        <w:t>k on Mat</w:t>
      </w:r>
      <w:ins w:id="103" w:author="Student" w:date="2011-05-09T12:31:00Z">
        <w:r w:rsidR="007D05D1" w:rsidRPr="006A1217">
          <w:rPr>
            <w:rPrChange w:id="104" w:author="Staff Account" w:date="2011-05-10T22:13:00Z">
              <w:rPr>
                <w:b/>
              </w:rPr>
            </w:rPrChange>
          </w:rPr>
          <w:t>t</w:t>
        </w:r>
      </w:ins>
      <w:r w:rsidR="00C034E4" w:rsidRPr="006A1217">
        <w:rPr>
          <w:rFonts w:asciiTheme="majorHAnsi" w:hAnsiTheme="majorHAnsi"/>
          <w:rPrChange w:id="105" w:author="Staff Account" w:date="2011-05-10T22:13:00Z">
            <w:rPr>
              <w:rFonts w:ascii="Comic Sans MS" w:hAnsi="Comic Sans MS"/>
            </w:rPr>
          </w:rPrChange>
        </w:rPr>
        <w:t xml:space="preserve">hew and </w:t>
      </w:r>
      <w:del w:id="106" w:author="Student" w:date="2011-05-05T12:08:00Z">
        <w:r w:rsidR="00C034E4" w:rsidRPr="006A1217" w:rsidDel="001B185F">
          <w:rPr>
            <w:rFonts w:asciiTheme="majorHAnsi" w:hAnsiTheme="majorHAnsi"/>
            <w:rPrChange w:id="107" w:author="Staff Account" w:date="2011-05-10T22:13:00Z">
              <w:rPr>
                <w:rFonts w:ascii="Comic Sans MS" w:hAnsi="Comic Sans MS"/>
              </w:rPr>
            </w:rPrChange>
          </w:rPr>
          <w:delText>evr</w:delText>
        </w:r>
        <w:r w:rsidR="00476AFF" w:rsidRPr="006A1217" w:rsidDel="001B185F">
          <w:rPr>
            <w:rFonts w:asciiTheme="majorHAnsi" w:hAnsiTheme="majorHAnsi"/>
            <w:rPrChange w:id="108" w:author="Staff Account" w:date="2011-05-10T22:13:00Z">
              <w:rPr>
                <w:rFonts w:ascii="Comic Sans MS" w:hAnsi="Comic Sans MS"/>
              </w:rPr>
            </w:rPrChange>
          </w:rPr>
          <w:delText>e</w:delText>
        </w:r>
        <w:r w:rsidR="00C034E4" w:rsidRPr="006A1217" w:rsidDel="001B185F">
          <w:rPr>
            <w:rFonts w:asciiTheme="majorHAnsi" w:hAnsiTheme="majorHAnsi"/>
            <w:rPrChange w:id="109" w:author="Staff Account" w:date="2011-05-10T22:13:00Z">
              <w:rPr>
                <w:rFonts w:ascii="Comic Sans MS" w:hAnsi="Comic Sans MS"/>
              </w:rPr>
            </w:rPrChange>
          </w:rPr>
          <w:delText>yone</w:delText>
        </w:r>
      </w:del>
      <w:ins w:id="110" w:author="Student" w:date="2011-05-05T12:08:00Z">
        <w:r w:rsidR="001B185F" w:rsidRPr="006A1217">
          <w:rPr>
            <w:rFonts w:asciiTheme="majorHAnsi" w:hAnsiTheme="majorHAnsi"/>
            <w:rPrChange w:id="111" w:author="Staff Account" w:date="2011-05-10T22:13:00Z">
              <w:rPr>
                <w:rFonts w:ascii="Comic Sans MS" w:hAnsi="Comic Sans MS"/>
              </w:rPr>
            </w:rPrChange>
          </w:rPr>
          <w:t>everyone</w:t>
        </w:r>
      </w:ins>
      <w:ins w:id="112" w:author="Student" w:date="2011-05-09T12:28:00Z">
        <w:r w:rsidR="00613A4A" w:rsidRPr="006A1217">
          <w:rPr>
            <w:rFonts w:asciiTheme="majorHAnsi" w:hAnsiTheme="majorHAnsi"/>
            <w:rPrChange w:id="113" w:author="Staff Account" w:date="2011-05-10T22:13:00Z">
              <w:rPr>
                <w:rFonts w:ascii="Comic Sans MS" w:hAnsi="Comic Sans MS"/>
              </w:rPr>
            </w:rPrChange>
          </w:rPr>
          <w:t xml:space="preserve"> </w:t>
        </w:r>
      </w:ins>
    </w:p>
    <w:p w:rsidR="003D5377" w:rsidRPr="002400AF" w:rsidRDefault="00613A4A">
      <w:pPr>
        <w:pStyle w:val="Heading1"/>
        <w:rPr>
          <w:ins w:id="114" w:author="Student" w:date="2011-05-09T12:39:00Z"/>
          <w:b w:val="0"/>
          <w:rPrChange w:id="115" w:author="Student" w:date="2011-05-09T13:54:00Z">
            <w:rPr>
              <w:ins w:id="116" w:author="Student" w:date="2011-05-09T12:39:00Z"/>
              <w:b/>
            </w:rPr>
          </w:rPrChange>
        </w:rPr>
        <w:pPrChange w:id="117" w:author="Student" w:date="2011-05-09T12:30:00Z">
          <w:pPr>
            <w:tabs>
              <w:tab w:val="left" w:pos="1853"/>
            </w:tabs>
          </w:pPr>
        </w:pPrChange>
      </w:pPr>
      <w:ins w:id="118" w:author="Student" w:date="2011-05-09T12:28:00Z">
        <w:r w:rsidRPr="002400AF">
          <w:rPr>
            <w:b w:val="0"/>
            <w:color w:val="auto"/>
            <w:sz w:val="22"/>
            <w:szCs w:val="22"/>
            <w:rPrChange w:id="119" w:author="Student" w:date="2011-05-09T13:54:00Z">
              <w:rPr/>
            </w:rPrChange>
          </w:rPr>
          <w:lastRenderedPageBreak/>
          <w:t>s</w:t>
        </w:r>
      </w:ins>
      <w:del w:id="120" w:author="Student" w:date="2011-05-09T12:28:00Z">
        <w:r w:rsidR="00C034E4" w:rsidRPr="002400AF" w:rsidDel="00613A4A">
          <w:rPr>
            <w:b w:val="0"/>
            <w:color w:val="auto"/>
            <w:sz w:val="22"/>
            <w:szCs w:val="22"/>
            <w:rPrChange w:id="121" w:author="Student" w:date="2011-05-09T13:54:00Z">
              <w:rPr/>
            </w:rPrChange>
          </w:rPr>
          <w:delText>S</w:delText>
        </w:r>
      </w:del>
      <w:r w:rsidR="00C034E4" w:rsidRPr="002400AF">
        <w:rPr>
          <w:b w:val="0"/>
          <w:color w:val="auto"/>
          <w:sz w:val="22"/>
          <w:szCs w:val="22"/>
          <w:rPrChange w:id="122" w:author="Student" w:date="2011-05-09T13:54:00Z">
            <w:rPr/>
          </w:rPrChange>
        </w:rPr>
        <w:t>tarted to la</w:t>
      </w:r>
      <w:ins w:id="123" w:author="Student" w:date="2011-05-09T12:29:00Z">
        <w:r w:rsidRPr="002400AF">
          <w:rPr>
            <w:b w:val="0"/>
            <w:color w:val="auto"/>
            <w:sz w:val="22"/>
            <w:szCs w:val="22"/>
            <w:rPrChange w:id="124" w:author="Student" w:date="2011-05-09T13:54:00Z">
              <w:rPr/>
            </w:rPrChange>
          </w:rPr>
          <w:t>ugh</w:t>
        </w:r>
      </w:ins>
      <w:del w:id="125" w:author="Student" w:date="2011-05-09T12:29:00Z">
        <w:r w:rsidR="00C034E4" w:rsidRPr="002400AF" w:rsidDel="00613A4A">
          <w:rPr>
            <w:b w:val="0"/>
            <w:color w:val="auto"/>
            <w:sz w:val="22"/>
            <w:szCs w:val="22"/>
            <w:rPrChange w:id="126" w:author="Student" w:date="2011-05-09T13:54:00Z">
              <w:rPr/>
            </w:rPrChange>
          </w:rPr>
          <w:delText>rf</w:delText>
        </w:r>
      </w:del>
      <w:r w:rsidR="00C034E4" w:rsidRPr="002400AF">
        <w:rPr>
          <w:b w:val="0"/>
          <w:color w:val="auto"/>
          <w:sz w:val="22"/>
          <w:szCs w:val="22"/>
          <w:rPrChange w:id="127" w:author="Student" w:date="2011-05-09T13:54:00Z">
            <w:rPr/>
          </w:rPrChange>
        </w:rPr>
        <w:t xml:space="preserve"> at Ma</w:t>
      </w:r>
      <w:ins w:id="128" w:author="Student" w:date="2011-05-09T12:32:00Z">
        <w:r w:rsidR="007D05D1" w:rsidRPr="002400AF">
          <w:rPr>
            <w:b w:val="0"/>
            <w:color w:val="auto"/>
            <w:sz w:val="22"/>
            <w:szCs w:val="22"/>
            <w:rPrChange w:id="129" w:author="Student" w:date="2011-05-09T13:54:00Z">
              <w:rPr>
                <w:b/>
              </w:rPr>
            </w:rPrChange>
          </w:rPr>
          <w:t>t</w:t>
        </w:r>
      </w:ins>
      <w:r w:rsidR="00C034E4" w:rsidRPr="002400AF">
        <w:rPr>
          <w:b w:val="0"/>
          <w:color w:val="auto"/>
          <w:sz w:val="22"/>
          <w:szCs w:val="22"/>
          <w:rPrChange w:id="130" w:author="Student" w:date="2011-05-09T13:54:00Z">
            <w:rPr/>
          </w:rPrChange>
        </w:rPr>
        <w:t xml:space="preserve">thew .The </w:t>
      </w:r>
      <w:del w:id="131" w:author="Student" w:date="2011-05-05T12:09:00Z">
        <w:r w:rsidR="00C034E4" w:rsidRPr="002400AF" w:rsidDel="001B185F">
          <w:rPr>
            <w:b w:val="0"/>
            <w:color w:val="auto"/>
            <w:sz w:val="22"/>
            <w:szCs w:val="22"/>
            <w:rPrChange w:id="132" w:author="Student" w:date="2011-05-09T13:54:00Z">
              <w:rPr/>
            </w:rPrChange>
          </w:rPr>
          <w:delText>marsk</w:delText>
        </w:r>
      </w:del>
      <w:ins w:id="133" w:author="Student" w:date="2011-05-05T12:09:00Z">
        <w:r w:rsidR="001B185F" w:rsidRPr="002400AF">
          <w:rPr>
            <w:b w:val="0"/>
            <w:color w:val="auto"/>
            <w:sz w:val="22"/>
            <w:szCs w:val="22"/>
            <w:rPrChange w:id="134" w:author="Student" w:date="2011-05-09T13:54:00Z">
              <w:rPr/>
            </w:rPrChange>
          </w:rPr>
          <w:t>ma</w:t>
        </w:r>
      </w:ins>
      <w:ins w:id="135" w:author="Student" w:date="2011-05-09T12:32:00Z">
        <w:r w:rsidR="007D05D1" w:rsidRPr="002400AF">
          <w:rPr>
            <w:b w:val="0"/>
            <w:color w:val="auto"/>
            <w:sz w:val="22"/>
            <w:szCs w:val="22"/>
            <w:rPrChange w:id="136" w:author="Student" w:date="2011-05-09T13:54:00Z">
              <w:rPr>
                <w:b/>
              </w:rPr>
            </w:rPrChange>
          </w:rPr>
          <w:t>sk</w:t>
        </w:r>
      </w:ins>
      <w:r w:rsidR="00C034E4" w:rsidRPr="002400AF">
        <w:rPr>
          <w:b w:val="0"/>
          <w:color w:val="auto"/>
          <w:sz w:val="22"/>
          <w:szCs w:val="22"/>
          <w:rPrChange w:id="137" w:author="Student" w:date="2011-05-09T13:54:00Z">
            <w:rPr/>
          </w:rPrChange>
        </w:rPr>
        <w:t xml:space="preserve"> said ‘’ I</w:t>
      </w:r>
      <w:r w:rsidR="007C3A52" w:rsidRPr="002400AF">
        <w:rPr>
          <w:b w:val="0"/>
          <w:color w:val="auto"/>
          <w:sz w:val="22"/>
          <w:szCs w:val="22"/>
          <w:rPrChange w:id="138" w:author="Student" w:date="2011-05-09T13:54:00Z">
            <w:rPr/>
          </w:rPrChange>
        </w:rPr>
        <w:t xml:space="preserve"> </w:t>
      </w:r>
      <w:r w:rsidR="00C034E4" w:rsidRPr="002400AF">
        <w:rPr>
          <w:b w:val="0"/>
          <w:color w:val="auto"/>
          <w:sz w:val="22"/>
          <w:szCs w:val="22"/>
          <w:rPrChange w:id="139" w:author="Student" w:date="2011-05-09T13:54:00Z">
            <w:rPr/>
          </w:rPrChange>
        </w:rPr>
        <w:t xml:space="preserve">want the </w:t>
      </w:r>
      <w:del w:id="140" w:author="Student" w:date="2011-05-09T12:33:00Z">
        <w:r w:rsidR="004909C1" w:rsidRPr="002400AF" w:rsidDel="007D05D1">
          <w:rPr>
            <w:b w:val="0"/>
            <w:color w:val="auto"/>
            <w:sz w:val="22"/>
            <w:szCs w:val="22"/>
            <w:rPrChange w:id="141" w:author="Student" w:date="2011-05-09T13:54:00Z">
              <w:rPr/>
            </w:rPrChange>
          </w:rPr>
          <w:delText>frizbe</w:delText>
        </w:r>
      </w:del>
      <w:ins w:id="142" w:author="Student" w:date="2011-05-09T12:34:00Z">
        <w:r w:rsidR="007D05D1" w:rsidRPr="002400AF">
          <w:rPr>
            <w:b w:val="0"/>
            <w:color w:val="auto"/>
            <w:sz w:val="22"/>
            <w:szCs w:val="22"/>
            <w:rPrChange w:id="143" w:author="Student" w:date="2011-05-09T13:54:00Z">
              <w:rPr>
                <w:b/>
              </w:rPr>
            </w:rPrChange>
          </w:rPr>
          <w:t>Frisbee</w:t>
        </w:r>
      </w:ins>
      <w:ins w:id="144" w:author="Student" w:date="2011-05-09T12:32:00Z">
        <w:r w:rsidR="007D05D1" w:rsidRPr="002400AF">
          <w:rPr>
            <w:b w:val="0"/>
            <w:color w:val="auto"/>
            <w:sz w:val="22"/>
            <w:szCs w:val="22"/>
            <w:rPrChange w:id="145" w:author="Student" w:date="2011-05-09T13:54:00Z">
              <w:rPr>
                <w:b/>
              </w:rPr>
            </w:rPrChange>
          </w:rPr>
          <w:t>.</w:t>
        </w:r>
      </w:ins>
      <w:r w:rsidR="004909C1" w:rsidRPr="002400AF">
        <w:rPr>
          <w:b w:val="0"/>
          <w:color w:val="auto"/>
          <w:sz w:val="22"/>
          <w:szCs w:val="22"/>
          <w:rPrChange w:id="146" w:author="Student" w:date="2011-05-09T13:54:00Z">
            <w:rPr/>
          </w:rPrChange>
        </w:rPr>
        <w:t xml:space="preserve"> I want the </w:t>
      </w:r>
      <w:del w:id="147" w:author="Student" w:date="2011-05-05T12:24:00Z">
        <w:r w:rsidR="004909C1" w:rsidRPr="002400AF" w:rsidDel="00C73684">
          <w:rPr>
            <w:b w:val="0"/>
            <w:color w:val="auto"/>
            <w:sz w:val="22"/>
            <w:szCs w:val="22"/>
            <w:rPrChange w:id="148" w:author="Student" w:date="2011-05-09T13:54:00Z">
              <w:rPr/>
            </w:rPrChange>
          </w:rPr>
          <w:delText>frizbe</w:delText>
        </w:r>
      </w:del>
      <w:ins w:id="149" w:author="Student" w:date="2011-05-09T12:34:00Z">
        <w:r w:rsidR="007D05D1" w:rsidRPr="002400AF">
          <w:rPr>
            <w:b w:val="0"/>
            <w:color w:val="auto"/>
            <w:sz w:val="22"/>
            <w:szCs w:val="22"/>
            <w:rPrChange w:id="150" w:author="Student" w:date="2011-05-09T13:54:00Z">
              <w:rPr>
                <w:b/>
              </w:rPr>
            </w:rPrChange>
          </w:rPr>
          <w:t>Frisbee</w:t>
        </w:r>
      </w:ins>
      <w:r w:rsidR="004909C1" w:rsidRPr="002400AF">
        <w:rPr>
          <w:b w:val="0"/>
          <w:color w:val="auto"/>
          <w:sz w:val="22"/>
          <w:szCs w:val="22"/>
          <w:rPrChange w:id="151" w:author="Student" w:date="2011-05-09T13:54:00Z">
            <w:rPr/>
          </w:rPrChange>
        </w:rPr>
        <w:t>. Ma</w:t>
      </w:r>
      <w:ins w:id="152" w:author="Student" w:date="2011-05-09T12:33:00Z">
        <w:r w:rsidR="007D05D1" w:rsidRPr="002400AF">
          <w:rPr>
            <w:b w:val="0"/>
            <w:color w:val="auto"/>
            <w:sz w:val="22"/>
            <w:szCs w:val="22"/>
            <w:rPrChange w:id="153" w:author="Student" w:date="2011-05-09T13:54:00Z">
              <w:rPr>
                <w:b/>
              </w:rPr>
            </w:rPrChange>
          </w:rPr>
          <w:t>t</w:t>
        </w:r>
      </w:ins>
      <w:r w:rsidR="004909C1" w:rsidRPr="002400AF">
        <w:rPr>
          <w:b w:val="0"/>
          <w:color w:val="auto"/>
          <w:sz w:val="22"/>
          <w:szCs w:val="22"/>
          <w:rPrChange w:id="154" w:author="Student" w:date="2011-05-09T13:54:00Z">
            <w:rPr/>
          </w:rPrChange>
        </w:rPr>
        <w:t>thew could hav</w:t>
      </w:r>
      <w:ins w:id="155" w:author="Student" w:date="2011-05-05T12:13:00Z">
        <w:r w:rsidR="001B185F" w:rsidRPr="002400AF">
          <w:rPr>
            <w:b w:val="0"/>
            <w:color w:val="auto"/>
            <w:sz w:val="22"/>
            <w:szCs w:val="22"/>
            <w:rPrChange w:id="156" w:author="Student" w:date="2011-05-09T13:54:00Z">
              <w:rPr/>
            </w:rPrChange>
          </w:rPr>
          <w:t>e</w:t>
        </w:r>
      </w:ins>
      <w:ins w:id="157" w:author="Student" w:date="2011-05-09T12:33:00Z">
        <w:r w:rsidR="007D05D1" w:rsidRPr="002400AF">
          <w:rPr>
            <w:b w:val="0"/>
            <w:color w:val="auto"/>
            <w:sz w:val="22"/>
            <w:szCs w:val="22"/>
            <w:rPrChange w:id="158" w:author="Student" w:date="2011-05-09T13:54:00Z">
              <w:rPr>
                <w:b/>
              </w:rPr>
            </w:rPrChange>
          </w:rPr>
          <w:t xml:space="preserve"> </w:t>
        </w:r>
      </w:ins>
      <w:del w:id="159" w:author="Student" w:date="2011-05-05T12:13:00Z">
        <w:r w:rsidR="004909C1" w:rsidRPr="002400AF" w:rsidDel="001B185F">
          <w:rPr>
            <w:b w:val="0"/>
            <w:color w:val="auto"/>
            <w:sz w:val="22"/>
            <w:szCs w:val="22"/>
            <w:rPrChange w:id="160" w:author="Student" w:date="2011-05-09T13:54:00Z">
              <w:rPr/>
            </w:rPrChange>
          </w:rPr>
          <w:delText xml:space="preserve"> </w:delText>
        </w:r>
      </w:del>
      <w:r w:rsidR="004909C1" w:rsidRPr="002400AF">
        <w:rPr>
          <w:b w:val="0"/>
          <w:color w:val="auto"/>
          <w:sz w:val="22"/>
          <w:szCs w:val="22"/>
          <w:rPrChange w:id="161" w:author="Student" w:date="2011-05-09T13:54:00Z">
            <w:rPr/>
          </w:rPrChange>
        </w:rPr>
        <w:t xml:space="preserve">got a hundred </w:t>
      </w:r>
      <w:del w:id="162" w:author="Student" w:date="2011-05-05T12:31:00Z">
        <w:r w:rsidR="004909C1" w:rsidRPr="002400AF" w:rsidDel="00510077">
          <w:rPr>
            <w:b w:val="0"/>
            <w:color w:val="auto"/>
            <w:sz w:val="22"/>
            <w:szCs w:val="22"/>
            <w:rPrChange w:id="163" w:author="Student" w:date="2011-05-09T13:54:00Z">
              <w:rPr/>
            </w:rPrChange>
          </w:rPr>
          <w:delText>doler</w:delText>
        </w:r>
      </w:del>
      <w:ins w:id="164" w:author="Student" w:date="2011-05-05T12:31:00Z">
        <w:r w:rsidR="00510077" w:rsidRPr="002400AF">
          <w:rPr>
            <w:b w:val="0"/>
            <w:color w:val="auto"/>
            <w:sz w:val="22"/>
            <w:szCs w:val="22"/>
            <w:rPrChange w:id="165" w:author="Student" w:date="2011-05-09T13:54:00Z">
              <w:rPr/>
            </w:rPrChange>
          </w:rPr>
          <w:t>dollar</w:t>
        </w:r>
      </w:ins>
      <w:r w:rsidR="004909C1" w:rsidRPr="002400AF">
        <w:rPr>
          <w:b w:val="0"/>
          <w:color w:val="auto"/>
          <w:sz w:val="22"/>
          <w:szCs w:val="22"/>
          <w:rPrChange w:id="166" w:author="Student" w:date="2011-05-09T13:54:00Z">
            <w:rPr/>
          </w:rPrChange>
        </w:rPr>
        <w:t xml:space="preserve"> note but he </w:t>
      </w:r>
      <w:del w:id="167" w:author="Student" w:date="2011-05-09T12:34:00Z">
        <w:r w:rsidR="004909C1" w:rsidRPr="002400AF" w:rsidDel="007D05D1">
          <w:rPr>
            <w:b w:val="0"/>
            <w:color w:val="auto"/>
            <w:sz w:val="22"/>
            <w:szCs w:val="22"/>
            <w:rPrChange w:id="168" w:author="Student" w:date="2011-05-09T13:54:00Z">
              <w:rPr/>
            </w:rPrChange>
          </w:rPr>
          <w:delText>choze</w:delText>
        </w:r>
      </w:del>
      <w:ins w:id="169" w:author="Student" w:date="2011-05-09T12:34:00Z">
        <w:r w:rsidR="007D05D1" w:rsidRPr="002400AF">
          <w:rPr>
            <w:b w:val="0"/>
            <w:color w:val="auto"/>
            <w:sz w:val="22"/>
            <w:szCs w:val="22"/>
            <w:rPrChange w:id="170" w:author="Student" w:date="2011-05-09T13:54:00Z">
              <w:rPr>
                <w:b/>
              </w:rPr>
            </w:rPrChange>
          </w:rPr>
          <w:t>chose</w:t>
        </w:r>
      </w:ins>
      <w:r w:rsidR="004909C1" w:rsidRPr="002400AF">
        <w:rPr>
          <w:b w:val="0"/>
          <w:color w:val="auto"/>
          <w:sz w:val="22"/>
          <w:szCs w:val="22"/>
          <w:rPrChange w:id="171" w:author="Student" w:date="2011-05-09T13:54:00Z">
            <w:rPr/>
          </w:rPrChange>
        </w:rPr>
        <w:t xml:space="preserve"> the </w:t>
      </w:r>
      <w:del w:id="172" w:author="Student" w:date="2011-05-09T12:34:00Z">
        <w:r w:rsidR="004909C1" w:rsidRPr="002400AF" w:rsidDel="007D05D1">
          <w:rPr>
            <w:b w:val="0"/>
            <w:color w:val="auto"/>
            <w:sz w:val="22"/>
            <w:szCs w:val="22"/>
            <w:rPrChange w:id="173" w:author="Student" w:date="2011-05-09T13:54:00Z">
              <w:rPr/>
            </w:rPrChange>
          </w:rPr>
          <w:delText>frizbe</w:delText>
        </w:r>
      </w:del>
      <w:ins w:id="174" w:author="Student" w:date="2011-05-09T12:34:00Z">
        <w:r w:rsidR="007D05D1" w:rsidRPr="002400AF">
          <w:rPr>
            <w:b w:val="0"/>
            <w:color w:val="auto"/>
            <w:sz w:val="22"/>
            <w:szCs w:val="22"/>
            <w:rPrChange w:id="175" w:author="Student" w:date="2011-05-09T13:54:00Z">
              <w:rPr>
                <w:b/>
              </w:rPr>
            </w:rPrChange>
          </w:rPr>
          <w:t>Frisbee.</w:t>
        </w:r>
      </w:ins>
      <w:r w:rsidR="00C034E4" w:rsidRPr="002400AF">
        <w:rPr>
          <w:b w:val="0"/>
          <w:color w:val="auto"/>
          <w:sz w:val="22"/>
          <w:szCs w:val="22"/>
          <w:rPrChange w:id="176" w:author="Student" w:date="2011-05-09T13:54:00Z">
            <w:rPr/>
          </w:rPrChange>
        </w:rPr>
        <w:t xml:space="preserve"> </w:t>
      </w:r>
      <w:del w:id="177" w:author="Student" w:date="2011-05-09T12:34:00Z">
        <w:r w:rsidR="004909C1" w:rsidRPr="002400AF" w:rsidDel="007D05D1">
          <w:rPr>
            <w:b w:val="0"/>
            <w:color w:val="auto"/>
            <w:sz w:val="22"/>
            <w:szCs w:val="22"/>
            <w:rPrChange w:id="178" w:author="Student" w:date="2011-05-09T13:54:00Z">
              <w:rPr/>
            </w:rPrChange>
          </w:rPr>
          <w:delText>h</w:delText>
        </w:r>
      </w:del>
      <w:ins w:id="179" w:author="Student" w:date="2011-05-09T12:34:00Z">
        <w:r w:rsidR="007D05D1" w:rsidRPr="002400AF">
          <w:rPr>
            <w:b w:val="0"/>
            <w:color w:val="auto"/>
            <w:sz w:val="22"/>
            <w:szCs w:val="22"/>
            <w:rPrChange w:id="180" w:author="Student" w:date="2011-05-09T13:54:00Z">
              <w:rPr>
                <w:b/>
              </w:rPr>
            </w:rPrChange>
          </w:rPr>
          <w:t>H</w:t>
        </w:r>
      </w:ins>
      <w:r w:rsidR="004909C1" w:rsidRPr="002400AF">
        <w:rPr>
          <w:b w:val="0"/>
          <w:color w:val="auto"/>
          <w:sz w:val="22"/>
          <w:szCs w:val="22"/>
          <w:rPrChange w:id="181" w:author="Student" w:date="2011-05-09T13:54:00Z">
            <w:rPr/>
          </w:rPrChange>
        </w:rPr>
        <w:t xml:space="preserve">e </w:t>
      </w:r>
      <w:del w:id="182" w:author="Student" w:date="2011-05-09T12:36:00Z">
        <w:r w:rsidR="007C3A52" w:rsidRPr="002400AF" w:rsidDel="007D05D1">
          <w:rPr>
            <w:b w:val="0"/>
            <w:color w:val="auto"/>
            <w:sz w:val="22"/>
            <w:szCs w:val="22"/>
            <w:rPrChange w:id="183" w:author="Student" w:date="2011-05-09T13:54:00Z">
              <w:rPr/>
            </w:rPrChange>
          </w:rPr>
          <w:delText>re</w:delText>
        </w:r>
      </w:del>
      <w:ins w:id="184" w:author="Student" w:date="2011-05-09T12:36:00Z">
        <w:r w:rsidR="007D05D1" w:rsidRPr="002400AF">
          <w:rPr>
            <w:b w:val="0"/>
            <w:color w:val="auto"/>
            <w:sz w:val="22"/>
            <w:szCs w:val="22"/>
            <w:rPrChange w:id="185" w:author="Student" w:date="2011-05-09T13:54:00Z">
              <w:rPr>
                <w:b/>
              </w:rPr>
            </w:rPrChange>
          </w:rPr>
          <w:t>really</w:t>
        </w:r>
      </w:ins>
      <w:del w:id="186" w:author="Student" w:date="2011-05-09T12:36:00Z">
        <w:r w:rsidR="007C3A52" w:rsidRPr="002400AF" w:rsidDel="007D05D1">
          <w:rPr>
            <w:b w:val="0"/>
            <w:color w:val="auto"/>
            <w:sz w:val="22"/>
            <w:szCs w:val="22"/>
            <w:rPrChange w:id="187" w:author="Student" w:date="2011-05-09T13:54:00Z">
              <w:rPr/>
            </w:rPrChange>
          </w:rPr>
          <w:delText>yl</w:delText>
        </w:r>
      </w:del>
      <w:del w:id="188" w:author="Student" w:date="2011-05-09T12:35:00Z">
        <w:r w:rsidR="007C3A52" w:rsidRPr="002400AF" w:rsidDel="007D05D1">
          <w:rPr>
            <w:b w:val="0"/>
            <w:color w:val="auto"/>
            <w:sz w:val="22"/>
            <w:szCs w:val="22"/>
            <w:rPrChange w:id="189" w:author="Student" w:date="2011-05-09T13:54:00Z">
              <w:rPr/>
            </w:rPrChange>
          </w:rPr>
          <w:delText>e</w:delText>
        </w:r>
      </w:del>
      <w:r w:rsidR="007C3A52" w:rsidRPr="002400AF">
        <w:rPr>
          <w:b w:val="0"/>
          <w:color w:val="auto"/>
          <w:sz w:val="22"/>
          <w:szCs w:val="22"/>
          <w:rPrChange w:id="190" w:author="Student" w:date="2011-05-09T13:54:00Z">
            <w:rPr/>
          </w:rPrChange>
        </w:rPr>
        <w:t xml:space="preserve"> wanted the hundred </w:t>
      </w:r>
      <w:del w:id="191" w:author="Student" w:date="2011-05-09T12:37:00Z">
        <w:r w:rsidR="007C3A52" w:rsidRPr="002400AF" w:rsidDel="007D05D1">
          <w:rPr>
            <w:b w:val="0"/>
            <w:color w:val="auto"/>
            <w:sz w:val="22"/>
            <w:szCs w:val="22"/>
            <w:rPrChange w:id="192" w:author="Student" w:date="2011-05-09T13:54:00Z">
              <w:rPr/>
            </w:rPrChange>
          </w:rPr>
          <w:delText>doler</w:delText>
        </w:r>
      </w:del>
      <w:ins w:id="193" w:author="Student" w:date="2011-05-09T12:37:00Z">
        <w:r w:rsidR="007D05D1" w:rsidRPr="002400AF">
          <w:rPr>
            <w:b w:val="0"/>
            <w:color w:val="auto"/>
            <w:sz w:val="22"/>
            <w:szCs w:val="22"/>
            <w:rPrChange w:id="194" w:author="Student" w:date="2011-05-09T13:54:00Z">
              <w:rPr>
                <w:b/>
              </w:rPr>
            </w:rPrChange>
          </w:rPr>
          <w:t>dollar</w:t>
        </w:r>
      </w:ins>
      <w:r w:rsidR="007C3A52" w:rsidRPr="002400AF">
        <w:rPr>
          <w:b w:val="0"/>
          <w:color w:val="auto"/>
          <w:sz w:val="22"/>
          <w:szCs w:val="22"/>
          <w:rPrChange w:id="195" w:author="Student" w:date="2011-05-09T13:54:00Z">
            <w:rPr/>
          </w:rPrChange>
        </w:rPr>
        <w:t xml:space="preserve"> note</w:t>
      </w:r>
      <w:r w:rsidR="00C33420" w:rsidRPr="002400AF">
        <w:rPr>
          <w:b w:val="0"/>
          <w:color w:val="auto"/>
          <w:sz w:val="22"/>
          <w:szCs w:val="22"/>
          <w:rPrChange w:id="196" w:author="Student" w:date="2011-05-09T13:54:00Z">
            <w:rPr/>
          </w:rPrChange>
        </w:rPr>
        <w:t>.</w:t>
      </w:r>
      <w:r w:rsidR="007C3A52" w:rsidRPr="002400AF">
        <w:rPr>
          <w:b w:val="0"/>
          <w:color w:val="auto"/>
          <w:sz w:val="22"/>
          <w:szCs w:val="22"/>
          <w:rPrChange w:id="197" w:author="Student" w:date="2011-05-09T13:54:00Z">
            <w:rPr/>
          </w:rPrChange>
        </w:rPr>
        <w:t xml:space="preserve"> </w:t>
      </w:r>
      <w:ins w:id="198" w:author="Student" w:date="2011-05-09T12:37:00Z">
        <w:r w:rsidR="007D05D1" w:rsidRPr="002400AF">
          <w:rPr>
            <w:b w:val="0"/>
            <w:color w:val="auto"/>
            <w:sz w:val="22"/>
            <w:szCs w:val="22"/>
            <w:rPrChange w:id="199" w:author="Student" w:date="2011-05-09T13:54:00Z">
              <w:rPr>
                <w:b/>
              </w:rPr>
            </w:rPrChange>
          </w:rPr>
          <w:t xml:space="preserve"> </w:t>
        </w:r>
      </w:ins>
      <w:del w:id="200" w:author="Student" w:date="2011-05-09T12:37:00Z">
        <w:r w:rsidR="007C3A52" w:rsidRPr="002400AF" w:rsidDel="007D05D1">
          <w:rPr>
            <w:b w:val="0"/>
            <w:color w:val="auto"/>
            <w:sz w:val="22"/>
            <w:szCs w:val="22"/>
            <w:rPrChange w:id="201" w:author="Student" w:date="2011-05-09T13:54:00Z">
              <w:rPr/>
            </w:rPrChange>
          </w:rPr>
          <w:delText>t</w:delText>
        </w:r>
      </w:del>
      <w:ins w:id="202" w:author="Student" w:date="2011-05-09T12:37:00Z">
        <w:r w:rsidR="007D05D1" w:rsidRPr="002400AF">
          <w:rPr>
            <w:b w:val="0"/>
            <w:color w:val="auto"/>
            <w:sz w:val="22"/>
            <w:szCs w:val="22"/>
            <w:rPrChange w:id="203" w:author="Student" w:date="2011-05-09T13:54:00Z">
              <w:rPr>
                <w:b/>
              </w:rPr>
            </w:rPrChange>
          </w:rPr>
          <w:t>T</w:t>
        </w:r>
      </w:ins>
      <w:r w:rsidR="007C3A52" w:rsidRPr="002400AF">
        <w:rPr>
          <w:b w:val="0"/>
          <w:color w:val="auto"/>
          <w:sz w:val="22"/>
          <w:szCs w:val="22"/>
          <w:rPrChange w:id="204" w:author="Student" w:date="2011-05-09T13:54:00Z">
            <w:rPr/>
          </w:rPrChange>
        </w:rPr>
        <w:t>hen he went</w:t>
      </w:r>
      <w:ins w:id="205" w:author="Student" w:date="2011-05-09T12:37:00Z">
        <w:r w:rsidR="007D05D1" w:rsidRPr="002400AF">
          <w:rPr>
            <w:b w:val="0"/>
            <w:color w:val="auto"/>
            <w:sz w:val="22"/>
            <w:szCs w:val="22"/>
            <w:rPrChange w:id="206" w:author="Student" w:date="2011-05-09T13:54:00Z">
              <w:rPr>
                <w:b/>
              </w:rPr>
            </w:rPrChange>
          </w:rPr>
          <w:t xml:space="preserve"> </w:t>
        </w:r>
      </w:ins>
      <w:r w:rsidR="007C3A52" w:rsidRPr="002400AF">
        <w:rPr>
          <w:b w:val="0"/>
          <w:color w:val="auto"/>
          <w:sz w:val="22"/>
          <w:szCs w:val="22"/>
          <w:rPrChange w:id="207" w:author="Student" w:date="2011-05-09T13:54:00Z">
            <w:rPr/>
          </w:rPrChange>
        </w:rPr>
        <w:t xml:space="preserve">off the stage and sat down on the </w:t>
      </w:r>
      <w:del w:id="208" w:author="Student" w:date="2011-05-09T12:37:00Z">
        <w:r w:rsidR="007C3A52" w:rsidRPr="002400AF" w:rsidDel="007D05D1">
          <w:rPr>
            <w:b w:val="0"/>
            <w:color w:val="auto"/>
            <w:sz w:val="22"/>
            <w:szCs w:val="22"/>
            <w:rPrChange w:id="209" w:author="Student" w:date="2011-05-09T13:54:00Z">
              <w:rPr/>
            </w:rPrChange>
          </w:rPr>
          <w:delText>flor</w:delText>
        </w:r>
      </w:del>
      <w:ins w:id="210" w:author="Student" w:date="2011-05-09T12:37:00Z">
        <w:r w:rsidR="007D05D1" w:rsidRPr="002400AF">
          <w:rPr>
            <w:b w:val="0"/>
            <w:color w:val="auto"/>
            <w:sz w:val="22"/>
            <w:szCs w:val="22"/>
            <w:rPrChange w:id="211" w:author="Student" w:date="2011-05-09T13:54:00Z">
              <w:rPr>
                <w:b/>
              </w:rPr>
            </w:rPrChange>
          </w:rPr>
          <w:t>floor</w:t>
        </w:r>
      </w:ins>
      <w:r w:rsidR="007C3A52" w:rsidRPr="002400AF">
        <w:rPr>
          <w:b w:val="0"/>
          <w:color w:val="auto"/>
          <w:sz w:val="22"/>
          <w:szCs w:val="22"/>
          <w:rPrChange w:id="212" w:author="Student" w:date="2011-05-09T13:54:00Z">
            <w:rPr/>
          </w:rPrChange>
        </w:rPr>
        <w:t xml:space="preserve"> </w:t>
      </w:r>
      <w:r w:rsidR="00C33420" w:rsidRPr="002400AF">
        <w:rPr>
          <w:b w:val="0"/>
          <w:color w:val="auto"/>
          <w:sz w:val="22"/>
          <w:szCs w:val="22"/>
          <w:rPrChange w:id="213" w:author="Student" w:date="2011-05-09T13:54:00Z">
            <w:rPr/>
          </w:rPrChange>
        </w:rPr>
        <w:t>next to me.</w:t>
      </w:r>
    </w:p>
    <w:p w:rsidR="00400F5D" w:rsidRPr="006A1217" w:rsidDel="00D274B1" w:rsidRDefault="00C33420">
      <w:pPr>
        <w:pStyle w:val="Heading1"/>
        <w:rPr>
          <w:del w:id="214" w:author="Student" w:date="2011-05-09T13:45:00Z"/>
          <w:b w:val="0"/>
          <w:bCs w:val="0"/>
          <w:sz w:val="22"/>
          <w:szCs w:val="22"/>
          <w:rPrChange w:id="215" w:author="Staff Account" w:date="2011-05-10T22:13:00Z">
            <w:rPr>
              <w:del w:id="216" w:author="Student" w:date="2011-05-09T13:45:00Z"/>
              <w:rFonts w:asciiTheme="majorHAnsi" w:eastAsiaTheme="majorEastAsia" w:hAnsiTheme="majorHAnsi" w:cstheme="majorBidi"/>
              <w:bCs/>
            </w:rPr>
          </w:rPrChange>
        </w:rPr>
        <w:pPrChange w:id="217" w:author="Student" w:date="2011-05-09T12:30:00Z">
          <w:pPr>
            <w:tabs>
              <w:tab w:val="left" w:pos="1853"/>
            </w:tabs>
          </w:pPr>
        </w:pPrChange>
      </w:pPr>
      <w:del w:id="218" w:author="Student" w:date="2011-05-09T12:39:00Z">
        <w:r w:rsidRPr="006A1217" w:rsidDel="003D5377">
          <w:rPr>
            <w:b w:val="0"/>
            <w:bCs w:val="0"/>
            <w:color w:val="auto"/>
            <w:sz w:val="22"/>
            <w:szCs w:val="22"/>
            <w:rPrChange w:id="219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 xml:space="preserve"> </w:delText>
        </w:r>
      </w:del>
      <w:r w:rsidRPr="006A1217">
        <w:rPr>
          <w:b w:val="0"/>
          <w:bCs w:val="0"/>
          <w:color w:val="auto"/>
          <w:sz w:val="22"/>
          <w:szCs w:val="22"/>
          <w:rPrChange w:id="220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>E</w:t>
      </w:r>
      <w:del w:id="221" w:author="Student" w:date="2011-05-09T12:37:00Z">
        <w:r w:rsidRPr="006A1217" w:rsidDel="007D05D1">
          <w:rPr>
            <w:b w:val="0"/>
            <w:bCs w:val="0"/>
            <w:color w:val="auto"/>
            <w:sz w:val="22"/>
            <w:szCs w:val="22"/>
            <w:rPrChange w:id="222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l</w:delText>
        </w:r>
      </w:del>
      <w:r w:rsidRPr="006A1217">
        <w:rPr>
          <w:b w:val="0"/>
          <w:bCs w:val="0"/>
          <w:color w:val="auto"/>
          <w:sz w:val="22"/>
          <w:szCs w:val="22"/>
          <w:rPrChange w:id="223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>lgrego</w:t>
      </w:r>
      <w:ins w:id="224" w:author="Student" w:date="2011-05-09T12:38:00Z">
        <w:r w:rsidR="007D05D1" w:rsidRPr="006A1217">
          <w:rPr>
            <w:b w:val="0"/>
            <w:color w:val="auto"/>
            <w:sz w:val="22"/>
            <w:szCs w:val="22"/>
            <w:rPrChange w:id="225" w:author="Staff Account" w:date="2011-05-10T22:13:00Z">
              <w:rPr>
                <w:b/>
              </w:rPr>
            </w:rPrChange>
          </w:rPr>
          <w:t>e</w:t>
        </w:r>
      </w:ins>
      <w:r w:rsidRPr="006A1217">
        <w:rPr>
          <w:b w:val="0"/>
          <w:bCs w:val="0"/>
          <w:color w:val="auto"/>
          <w:sz w:val="22"/>
          <w:szCs w:val="22"/>
          <w:rPrChange w:id="226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 xml:space="preserve"> br</w:t>
      </w:r>
      <w:ins w:id="227" w:author="Student" w:date="2011-05-09T12:38:00Z">
        <w:r w:rsidR="007D05D1" w:rsidRPr="006A1217">
          <w:rPr>
            <w:b w:val="0"/>
            <w:color w:val="auto"/>
            <w:sz w:val="22"/>
            <w:szCs w:val="22"/>
            <w:rPrChange w:id="228" w:author="Staff Account" w:date="2011-05-10T22:13:00Z">
              <w:rPr>
                <w:b/>
              </w:rPr>
            </w:rPrChange>
          </w:rPr>
          <w:t>ought</w:t>
        </w:r>
      </w:ins>
      <w:del w:id="229" w:author="Student" w:date="2011-05-09T12:38:00Z">
        <w:r w:rsidRPr="006A1217" w:rsidDel="007D05D1">
          <w:rPr>
            <w:b w:val="0"/>
            <w:bCs w:val="0"/>
            <w:color w:val="auto"/>
            <w:sz w:val="22"/>
            <w:szCs w:val="22"/>
            <w:rPrChange w:id="230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ung</w:delText>
        </w:r>
      </w:del>
      <w:r w:rsidRPr="006A1217">
        <w:rPr>
          <w:b w:val="0"/>
          <w:bCs w:val="0"/>
          <w:color w:val="auto"/>
          <w:sz w:val="22"/>
          <w:szCs w:val="22"/>
          <w:rPrChange w:id="231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 xml:space="preserve"> out a </w:t>
      </w:r>
      <w:del w:id="232" w:author="Student" w:date="2011-05-09T12:38:00Z">
        <w:r w:rsidRPr="006A1217" w:rsidDel="007D05D1">
          <w:rPr>
            <w:b w:val="0"/>
            <w:bCs w:val="0"/>
            <w:color w:val="auto"/>
            <w:sz w:val="22"/>
            <w:szCs w:val="22"/>
            <w:rPrChange w:id="233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pup</w:delText>
        </w:r>
      </w:del>
      <w:del w:id="234" w:author="Student" w:date="2011-05-05T12:15:00Z">
        <w:r w:rsidRPr="006A1217" w:rsidDel="001B185F">
          <w:rPr>
            <w:b w:val="0"/>
            <w:bCs w:val="0"/>
            <w:color w:val="auto"/>
            <w:sz w:val="22"/>
            <w:szCs w:val="22"/>
            <w:rPrChange w:id="235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i</w:delText>
        </w:r>
      </w:del>
      <w:del w:id="236" w:author="Student" w:date="2011-05-09T12:38:00Z">
        <w:r w:rsidRPr="006A1217" w:rsidDel="007D05D1">
          <w:rPr>
            <w:b w:val="0"/>
            <w:color w:val="auto"/>
            <w:sz w:val="22"/>
            <w:szCs w:val="22"/>
            <w:rPrChange w:id="237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t</w:delText>
        </w:r>
      </w:del>
      <w:ins w:id="238" w:author="Student" w:date="2011-05-09T12:38:00Z">
        <w:r w:rsidR="007D05D1" w:rsidRPr="006A1217">
          <w:rPr>
            <w:b w:val="0"/>
            <w:color w:val="auto"/>
            <w:sz w:val="22"/>
            <w:szCs w:val="22"/>
            <w:rPrChange w:id="239" w:author="Staff Account" w:date="2011-05-10T22:13:00Z">
              <w:rPr>
                <w:b/>
              </w:rPr>
            </w:rPrChange>
          </w:rPr>
          <w:t>puppet</w:t>
        </w:r>
      </w:ins>
      <w:r w:rsidRPr="006A1217">
        <w:rPr>
          <w:b w:val="0"/>
          <w:bCs w:val="0"/>
          <w:color w:val="auto"/>
          <w:sz w:val="22"/>
          <w:szCs w:val="22"/>
          <w:rPrChange w:id="240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 xml:space="preserve"> dog called Boris</w:t>
      </w:r>
      <w:ins w:id="241" w:author="Student" w:date="2011-05-09T12:38:00Z">
        <w:r w:rsidR="007D05D1" w:rsidRPr="006A1217">
          <w:rPr>
            <w:b w:val="0"/>
            <w:color w:val="auto"/>
            <w:sz w:val="22"/>
            <w:szCs w:val="22"/>
            <w:rPrChange w:id="242" w:author="Staff Account" w:date="2011-05-10T22:13:00Z">
              <w:rPr>
                <w:b/>
              </w:rPr>
            </w:rPrChange>
          </w:rPr>
          <w:t>.</w:t>
        </w:r>
      </w:ins>
      <w:r w:rsidRPr="006A1217">
        <w:rPr>
          <w:b w:val="0"/>
          <w:bCs w:val="0"/>
          <w:color w:val="auto"/>
          <w:sz w:val="22"/>
          <w:szCs w:val="22"/>
          <w:rPrChange w:id="243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 xml:space="preserve"> </w:t>
      </w:r>
      <w:ins w:id="244" w:author="Student" w:date="2011-05-09T12:38:00Z">
        <w:r w:rsidR="007D05D1" w:rsidRPr="006A1217">
          <w:rPr>
            <w:b w:val="0"/>
            <w:color w:val="auto"/>
            <w:sz w:val="22"/>
            <w:szCs w:val="22"/>
            <w:rPrChange w:id="245" w:author="Staff Account" w:date="2011-05-10T22:13:00Z">
              <w:rPr>
                <w:b/>
              </w:rPr>
            </w:rPrChange>
          </w:rPr>
          <w:t>H</w:t>
        </w:r>
      </w:ins>
      <w:del w:id="246" w:author="Student" w:date="2011-05-09T12:38:00Z">
        <w:r w:rsidRPr="006A1217" w:rsidDel="007D05D1">
          <w:rPr>
            <w:b w:val="0"/>
            <w:bCs w:val="0"/>
            <w:color w:val="auto"/>
            <w:sz w:val="22"/>
            <w:szCs w:val="22"/>
            <w:rPrChange w:id="247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h</w:delText>
        </w:r>
      </w:del>
      <w:r w:rsidRPr="006A1217">
        <w:rPr>
          <w:b w:val="0"/>
          <w:bCs w:val="0"/>
          <w:color w:val="auto"/>
          <w:sz w:val="22"/>
          <w:szCs w:val="22"/>
          <w:rPrChange w:id="248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>e was very funny</w:t>
      </w:r>
      <w:ins w:id="249" w:author="Student" w:date="2011-05-09T12:38:00Z">
        <w:r w:rsidR="007D05D1" w:rsidRPr="006A1217">
          <w:rPr>
            <w:b w:val="0"/>
            <w:color w:val="auto"/>
            <w:sz w:val="22"/>
            <w:szCs w:val="22"/>
            <w:rPrChange w:id="250" w:author="Staff Account" w:date="2011-05-10T22:13:00Z">
              <w:rPr>
                <w:b/>
              </w:rPr>
            </w:rPrChange>
          </w:rPr>
          <w:t>.</w:t>
        </w:r>
      </w:ins>
      <w:r w:rsidRPr="006A1217">
        <w:rPr>
          <w:b w:val="0"/>
          <w:bCs w:val="0"/>
          <w:color w:val="auto"/>
          <w:sz w:val="22"/>
          <w:szCs w:val="22"/>
          <w:rPrChange w:id="251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 xml:space="preserve"> </w:t>
      </w:r>
      <w:del w:id="252" w:author="Student" w:date="2011-05-09T12:38:00Z">
        <w:r w:rsidRPr="006A1217" w:rsidDel="007D05D1">
          <w:rPr>
            <w:b w:val="0"/>
            <w:bCs w:val="0"/>
            <w:color w:val="auto"/>
            <w:sz w:val="22"/>
            <w:szCs w:val="22"/>
            <w:rPrChange w:id="253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e</w:delText>
        </w:r>
      </w:del>
      <w:ins w:id="254" w:author="Student" w:date="2011-05-09T12:39:00Z">
        <w:r w:rsidR="007D05D1" w:rsidRPr="006A1217">
          <w:rPr>
            <w:b w:val="0"/>
            <w:color w:val="auto"/>
            <w:sz w:val="22"/>
            <w:szCs w:val="22"/>
            <w:rPrChange w:id="255" w:author="Staff Account" w:date="2011-05-10T22:13:00Z">
              <w:rPr>
                <w:b/>
              </w:rPr>
            </w:rPrChange>
          </w:rPr>
          <w:t>E</w:t>
        </w:r>
      </w:ins>
      <w:r w:rsidRPr="006A1217">
        <w:rPr>
          <w:b w:val="0"/>
          <w:bCs w:val="0"/>
          <w:color w:val="auto"/>
          <w:sz w:val="22"/>
          <w:szCs w:val="22"/>
          <w:rPrChange w:id="256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>v</w:t>
      </w:r>
      <w:ins w:id="257" w:author="Student" w:date="2011-05-05T12:15:00Z">
        <w:r w:rsidR="001B185F" w:rsidRPr="006A1217">
          <w:rPr>
            <w:b w:val="0"/>
            <w:bCs w:val="0"/>
            <w:color w:val="auto"/>
            <w:sz w:val="22"/>
            <w:szCs w:val="22"/>
            <w:rPrChange w:id="258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t>er</w:t>
        </w:r>
      </w:ins>
      <w:r w:rsidRPr="006A1217">
        <w:rPr>
          <w:b w:val="0"/>
          <w:bCs w:val="0"/>
          <w:color w:val="auto"/>
          <w:sz w:val="22"/>
          <w:szCs w:val="22"/>
          <w:rPrChange w:id="259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>yo</w:t>
      </w:r>
      <w:r w:rsidR="00400F5D" w:rsidRPr="006A1217">
        <w:rPr>
          <w:b w:val="0"/>
          <w:bCs w:val="0"/>
          <w:color w:val="auto"/>
          <w:sz w:val="22"/>
          <w:szCs w:val="22"/>
          <w:rPrChange w:id="260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>ne l</w:t>
      </w:r>
      <w:ins w:id="261" w:author="Student" w:date="2011-05-09T12:39:00Z">
        <w:r w:rsidR="007D05D1" w:rsidRPr="006A1217">
          <w:rPr>
            <w:b w:val="0"/>
            <w:color w:val="auto"/>
            <w:sz w:val="22"/>
            <w:szCs w:val="22"/>
            <w:rPrChange w:id="262" w:author="Staff Account" w:date="2011-05-10T22:13:00Z">
              <w:rPr>
                <w:b/>
              </w:rPr>
            </w:rPrChange>
          </w:rPr>
          <w:t>augh</w:t>
        </w:r>
      </w:ins>
      <w:del w:id="263" w:author="Student" w:date="2011-05-09T12:39:00Z">
        <w:r w:rsidR="00400F5D" w:rsidRPr="006A1217" w:rsidDel="007D05D1">
          <w:rPr>
            <w:b w:val="0"/>
            <w:bCs w:val="0"/>
            <w:color w:val="auto"/>
            <w:sz w:val="22"/>
            <w:szCs w:val="22"/>
            <w:rPrChange w:id="264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arf</w:delText>
        </w:r>
      </w:del>
      <w:ins w:id="265" w:author="Student" w:date="2011-05-05T12:35:00Z">
        <w:r w:rsidR="00510077" w:rsidRPr="006A1217">
          <w:rPr>
            <w:b w:val="0"/>
            <w:bCs w:val="0"/>
            <w:color w:val="auto"/>
            <w:sz w:val="22"/>
            <w:szCs w:val="22"/>
            <w:rPrChange w:id="266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t>ed</w:t>
        </w:r>
      </w:ins>
      <w:ins w:id="267" w:author="Student" w:date="2011-05-09T12:39:00Z">
        <w:r w:rsidR="007D05D1" w:rsidRPr="006A1217">
          <w:rPr>
            <w:b w:val="0"/>
            <w:color w:val="auto"/>
            <w:sz w:val="22"/>
            <w:szCs w:val="22"/>
            <w:rPrChange w:id="268" w:author="Staff Account" w:date="2011-05-10T22:13:00Z">
              <w:rPr>
                <w:b/>
              </w:rPr>
            </w:rPrChange>
          </w:rPr>
          <w:t>.</w:t>
        </w:r>
      </w:ins>
      <w:del w:id="269" w:author="Student" w:date="2011-05-05T12:35:00Z">
        <w:r w:rsidR="00400F5D" w:rsidRPr="006A1217" w:rsidDel="00507B94">
          <w:rPr>
            <w:b w:val="0"/>
            <w:bCs w:val="0"/>
            <w:color w:val="auto"/>
            <w:sz w:val="22"/>
            <w:szCs w:val="22"/>
            <w:rPrChange w:id="270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t</w:delText>
        </w:r>
      </w:del>
      <w:r w:rsidR="00400F5D" w:rsidRPr="006A1217">
        <w:rPr>
          <w:b w:val="0"/>
          <w:bCs w:val="0"/>
          <w:color w:val="auto"/>
          <w:sz w:val="22"/>
          <w:szCs w:val="22"/>
          <w:rPrChange w:id="271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 xml:space="preserve"> Boris started to sing</w:t>
      </w:r>
      <w:ins w:id="272" w:author="Student" w:date="2011-05-09T12:39:00Z">
        <w:r w:rsidR="007D05D1" w:rsidRPr="006A1217">
          <w:rPr>
            <w:b w:val="0"/>
            <w:color w:val="auto"/>
            <w:sz w:val="22"/>
            <w:szCs w:val="22"/>
            <w:rPrChange w:id="273" w:author="Staff Account" w:date="2011-05-10T22:13:00Z">
              <w:rPr>
                <w:b/>
              </w:rPr>
            </w:rPrChange>
          </w:rPr>
          <w:t>.</w:t>
        </w:r>
      </w:ins>
      <w:r w:rsidR="00400F5D" w:rsidRPr="006A1217">
        <w:rPr>
          <w:b w:val="0"/>
          <w:bCs w:val="0"/>
          <w:color w:val="auto"/>
          <w:sz w:val="22"/>
          <w:szCs w:val="22"/>
          <w:rPrChange w:id="274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 xml:space="preserve"> </w:t>
      </w:r>
      <w:ins w:id="275" w:author="Student" w:date="2011-05-09T12:39:00Z">
        <w:r w:rsidR="007D05D1" w:rsidRPr="006A1217">
          <w:rPr>
            <w:b w:val="0"/>
            <w:color w:val="auto"/>
            <w:sz w:val="22"/>
            <w:szCs w:val="22"/>
            <w:rPrChange w:id="276" w:author="Staff Account" w:date="2011-05-10T22:13:00Z">
              <w:rPr>
                <w:b/>
              </w:rPr>
            </w:rPrChange>
          </w:rPr>
          <w:t>T</w:t>
        </w:r>
      </w:ins>
      <w:del w:id="277" w:author="Student" w:date="2011-05-09T12:39:00Z">
        <w:r w:rsidR="00400F5D" w:rsidRPr="006A1217" w:rsidDel="007D05D1">
          <w:rPr>
            <w:b w:val="0"/>
            <w:bCs w:val="0"/>
            <w:color w:val="auto"/>
            <w:sz w:val="22"/>
            <w:szCs w:val="22"/>
            <w:rPrChange w:id="278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t</w:delText>
        </w:r>
      </w:del>
      <w:r w:rsidR="00400F5D" w:rsidRPr="006A1217">
        <w:rPr>
          <w:b w:val="0"/>
          <w:bCs w:val="0"/>
          <w:color w:val="auto"/>
          <w:sz w:val="22"/>
          <w:szCs w:val="22"/>
          <w:rPrChange w:id="279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>hen E</w:t>
      </w:r>
      <w:del w:id="280" w:author="Student" w:date="2011-05-09T13:44:00Z">
        <w:r w:rsidR="00400F5D" w:rsidRPr="006A1217" w:rsidDel="00D274B1">
          <w:rPr>
            <w:b w:val="0"/>
            <w:bCs w:val="0"/>
            <w:color w:val="auto"/>
            <w:sz w:val="22"/>
            <w:szCs w:val="22"/>
            <w:rPrChange w:id="281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l</w:delText>
        </w:r>
      </w:del>
      <w:r w:rsidR="00400F5D" w:rsidRPr="006A1217">
        <w:rPr>
          <w:b w:val="0"/>
          <w:bCs w:val="0"/>
          <w:color w:val="auto"/>
          <w:sz w:val="22"/>
          <w:szCs w:val="22"/>
          <w:rPrChange w:id="282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>lgrego</w:t>
      </w:r>
      <w:ins w:id="283" w:author="Student" w:date="2011-05-05T12:16:00Z">
        <w:r w:rsidR="00C73684" w:rsidRPr="006A1217">
          <w:rPr>
            <w:b w:val="0"/>
            <w:color w:val="auto"/>
            <w:sz w:val="22"/>
            <w:szCs w:val="22"/>
            <w:rPrChange w:id="284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t>e</w:t>
        </w:r>
      </w:ins>
      <w:r w:rsidR="00400F5D" w:rsidRPr="006A1217">
        <w:rPr>
          <w:b w:val="0"/>
          <w:color w:val="auto"/>
          <w:sz w:val="22"/>
          <w:szCs w:val="22"/>
          <w:rPrChange w:id="285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 xml:space="preserve"> put Boris away in his box</w:t>
      </w:r>
      <w:ins w:id="286" w:author="Student" w:date="2011-05-09T13:44:00Z">
        <w:r w:rsidR="00D274B1" w:rsidRPr="006A1217">
          <w:rPr>
            <w:b w:val="0"/>
            <w:color w:val="auto"/>
            <w:sz w:val="22"/>
            <w:szCs w:val="22"/>
            <w:rPrChange w:id="287" w:author="Staff Account" w:date="2011-05-10T22:13:00Z">
              <w:rPr>
                <w:b/>
              </w:rPr>
            </w:rPrChange>
          </w:rPr>
          <w:t>.</w:t>
        </w:r>
      </w:ins>
      <w:r w:rsidR="00400F5D" w:rsidRPr="006A1217">
        <w:rPr>
          <w:b w:val="0"/>
          <w:bCs w:val="0"/>
          <w:color w:val="auto"/>
          <w:sz w:val="22"/>
          <w:szCs w:val="22"/>
          <w:rPrChange w:id="288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 xml:space="preserve"> </w:t>
      </w:r>
      <w:ins w:id="289" w:author="Student" w:date="2011-05-09T13:44:00Z">
        <w:r w:rsidR="00D274B1" w:rsidRPr="006A1217">
          <w:rPr>
            <w:b w:val="0"/>
            <w:color w:val="auto"/>
            <w:sz w:val="22"/>
            <w:szCs w:val="22"/>
            <w:rPrChange w:id="290" w:author="Staff Account" w:date="2011-05-10T22:13:00Z">
              <w:rPr>
                <w:b/>
              </w:rPr>
            </w:rPrChange>
          </w:rPr>
          <w:t>T</w:t>
        </w:r>
      </w:ins>
      <w:del w:id="291" w:author="Student" w:date="2011-05-09T13:44:00Z">
        <w:r w:rsidR="00400F5D" w:rsidRPr="006A1217" w:rsidDel="00D274B1">
          <w:rPr>
            <w:b w:val="0"/>
            <w:bCs w:val="0"/>
            <w:color w:val="auto"/>
            <w:sz w:val="22"/>
            <w:szCs w:val="22"/>
            <w:rPrChange w:id="292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t</w:delText>
        </w:r>
      </w:del>
      <w:r w:rsidR="00400F5D" w:rsidRPr="006A1217">
        <w:rPr>
          <w:b w:val="0"/>
          <w:bCs w:val="0"/>
          <w:color w:val="auto"/>
          <w:sz w:val="22"/>
          <w:szCs w:val="22"/>
          <w:rPrChange w:id="293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>here was</w:t>
      </w:r>
      <w:r w:rsidR="00AF033A" w:rsidRPr="006A1217">
        <w:rPr>
          <w:b w:val="0"/>
          <w:bCs w:val="0"/>
          <w:color w:val="auto"/>
          <w:sz w:val="22"/>
          <w:szCs w:val="22"/>
          <w:rPrChange w:id="294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 xml:space="preserve"> </w:t>
      </w:r>
      <w:r w:rsidR="00400F5D" w:rsidRPr="006A1217">
        <w:rPr>
          <w:b w:val="0"/>
          <w:bCs w:val="0"/>
          <w:color w:val="auto"/>
          <w:sz w:val="22"/>
          <w:szCs w:val="22"/>
          <w:rPrChange w:id="295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 xml:space="preserve">a pot that </w:t>
      </w:r>
      <w:del w:id="296" w:author="Student" w:date="2011-05-05T12:34:00Z">
        <w:r w:rsidR="00400F5D" w:rsidRPr="006A1217" w:rsidDel="00510077">
          <w:rPr>
            <w:b w:val="0"/>
            <w:color w:val="auto"/>
            <w:sz w:val="22"/>
            <w:szCs w:val="22"/>
            <w:rPrChange w:id="297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cept</w:delText>
        </w:r>
      </w:del>
      <w:ins w:id="298" w:author="Student" w:date="2011-05-05T12:34:00Z">
        <w:r w:rsidR="00510077" w:rsidRPr="006A1217">
          <w:rPr>
            <w:b w:val="0"/>
            <w:color w:val="auto"/>
            <w:sz w:val="22"/>
            <w:szCs w:val="22"/>
            <w:rPrChange w:id="299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t>kept</w:t>
        </w:r>
      </w:ins>
      <w:r w:rsidR="00400F5D" w:rsidRPr="006A1217">
        <w:rPr>
          <w:b w:val="0"/>
          <w:color w:val="auto"/>
          <w:sz w:val="22"/>
          <w:szCs w:val="22"/>
          <w:rPrChange w:id="300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 xml:space="preserve"> filling up with water</w:t>
      </w:r>
      <w:ins w:id="301" w:author="Student" w:date="2011-05-09T13:44:00Z">
        <w:r w:rsidR="00D274B1" w:rsidRPr="006A1217">
          <w:rPr>
            <w:b w:val="0"/>
            <w:color w:val="auto"/>
            <w:sz w:val="22"/>
            <w:szCs w:val="22"/>
            <w:rPrChange w:id="302" w:author="Staff Account" w:date="2011-05-10T22:13:00Z">
              <w:rPr>
                <w:b/>
              </w:rPr>
            </w:rPrChange>
          </w:rPr>
          <w:t xml:space="preserve">. </w:t>
        </w:r>
      </w:ins>
      <w:r w:rsidR="00400F5D" w:rsidRPr="006A1217">
        <w:rPr>
          <w:b w:val="0"/>
          <w:bCs w:val="0"/>
          <w:color w:val="auto"/>
          <w:sz w:val="22"/>
          <w:szCs w:val="22"/>
          <w:rPrChange w:id="303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 xml:space="preserve"> El</w:t>
      </w:r>
      <w:del w:id="304" w:author="Student" w:date="2011-05-09T13:44:00Z">
        <w:r w:rsidR="00400F5D" w:rsidRPr="006A1217" w:rsidDel="00D274B1">
          <w:rPr>
            <w:b w:val="0"/>
            <w:bCs w:val="0"/>
            <w:color w:val="auto"/>
            <w:sz w:val="22"/>
            <w:szCs w:val="22"/>
            <w:rPrChange w:id="305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l</w:delText>
        </w:r>
      </w:del>
      <w:r w:rsidR="00400F5D" w:rsidRPr="006A1217">
        <w:rPr>
          <w:b w:val="0"/>
          <w:bCs w:val="0"/>
          <w:color w:val="auto"/>
          <w:sz w:val="22"/>
          <w:szCs w:val="22"/>
          <w:rPrChange w:id="306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>grego</w:t>
      </w:r>
      <w:ins w:id="307" w:author="Student" w:date="2011-05-09T13:44:00Z">
        <w:r w:rsidR="00D274B1" w:rsidRPr="006A1217">
          <w:rPr>
            <w:b w:val="0"/>
            <w:color w:val="auto"/>
            <w:sz w:val="22"/>
            <w:szCs w:val="22"/>
            <w:rPrChange w:id="308" w:author="Staff Account" w:date="2011-05-10T22:13:00Z">
              <w:rPr>
                <w:b/>
              </w:rPr>
            </w:rPrChange>
          </w:rPr>
          <w:t>e</w:t>
        </w:r>
      </w:ins>
      <w:r w:rsidR="00400F5D" w:rsidRPr="006A1217">
        <w:rPr>
          <w:b w:val="0"/>
          <w:bCs w:val="0"/>
          <w:color w:val="auto"/>
          <w:sz w:val="22"/>
          <w:szCs w:val="22"/>
          <w:rPrChange w:id="309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 xml:space="preserve"> had to </w:t>
      </w:r>
      <w:del w:id="310" w:author="Student" w:date="2011-05-09T13:45:00Z">
        <w:r w:rsidR="00400F5D" w:rsidRPr="006A1217" w:rsidDel="00D274B1">
          <w:rPr>
            <w:b w:val="0"/>
            <w:bCs w:val="0"/>
            <w:color w:val="auto"/>
            <w:sz w:val="22"/>
            <w:szCs w:val="22"/>
            <w:rPrChange w:id="311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 xml:space="preserve">cepe </w:delText>
        </w:r>
      </w:del>
      <w:ins w:id="312" w:author="Student" w:date="2011-05-09T13:45:00Z">
        <w:r w:rsidR="00D274B1" w:rsidRPr="006A1217">
          <w:rPr>
            <w:b w:val="0"/>
            <w:color w:val="auto"/>
            <w:sz w:val="22"/>
            <w:szCs w:val="22"/>
            <w:rPrChange w:id="313" w:author="Staff Account" w:date="2011-05-10T22:13:00Z">
              <w:rPr>
                <w:b/>
              </w:rPr>
            </w:rPrChange>
          </w:rPr>
          <w:t xml:space="preserve">keep </w:t>
        </w:r>
      </w:ins>
      <w:del w:id="314" w:author="Student" w:date="2011-05-09T13:45:00Z">
        <w:r w:rsidR="00400F5D" w:rsidRPr="006A1217" w:rsidDel="00D274B1">
          <w:rPr>
            <w:b w:val="0"/>
            <w:bCs w:val="0"/>
            <w:color w:val="auto"/>
            <w:sz w:val="22"/>
            <w:szCs w:val="22"/>
            <w:rPrChange w:id="315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poring</w:delText>
        </w:r>
      </w:del>
      <w:ins w:id="316" w:author="Student" w:date="2011-05-09T13:45:00Z">
        <w:r w:rsidR="00D274B1" w:rsidRPr="006A1217">
          <w:rPr>
            <w:b w:val="0"/>
            <w:color w:val="auto"/>
            <w:sz w:val="22"/>
            <w:szCs w:val="22"/>
            <w:rPrChange w:id="317" w:author="Staff Account" w:date="2011-05-10T22:13:00Z">
              <w:rPr>
                <w:b/>
              </w:rPr>
            </w:rPrChange>
          </w:rPr>
          <w:t>pouring</w:t>
        </w:r>
      </w:ins>
      <w:r w:rsidR="00400F5D" w:rsidRPr="006A1217">
        <w:rPr>
          <w:b w:val="0"/>
          <w:bCs w:val="0"/>
          <w:color w:val="auto"/>
          <w:sz w:val="22"/>
          <w:szCs w:val="22"/>
          <w:rPrChange w:id="318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 xml:space="preserve"> it out into a </w:t>
      </w:r>
      <w:r w:rsidR="00E44816" w:rsidRPr="006A1217">
        <w:rPr>
          <w:b w:val="0"/>
          <w:bCs w:val="0"/>
          <w:color w:val="auto"/>
          <w:sz w:val="22"/>
          <w:szCs w:val="22"/>
          <w:rPrChange w:id="319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>bu</w:t>
      </w:r>
      <w:ins w:id="320" w:author="Student" w:date="2011-05-05T12:36:00Z">
        <w:r w:rsidR="00507B94" w:rsidRPr="006A1217">
          <w:rPr>
            <w:b w:val="0"/>
            <w:bCs w:val="0"/>
            <w:color w:val="auto"/>
            <w:sz w:val="22"/>
            <w:szCs w:val="22"/>
            <w:rPrChange w:id="321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t>c</w:t>
        </w:r>
      </w:ins>
      <w:r w:rsidR="00E44816" w:rsidRPr="006A1217">
        <w:rPr>
          <w:b w:val="0"/>
          <w:bCs w:val="0"/>
          <w:color w:val="auto"/>
          <w:sz w:val="22"/>
          <w:szCs w:val="22"/>
          <w:rPrChange w:id="322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>ket</w:t>
      </w:r>
      <w:del w:id="323" w:author="Student" w:date="2011-05-09T13:45:00Z">
        <w:r w:rsidR="00E44816" w:rsidRPr="006A1217" w:rsidDel="00D274B1">
          <w:rPr>
            <w:b w:val="0"/>
            <w:color w:val="auto"/>
            <w:sz w:val="22"/>
            <w:szCs w:val="22"/>
            <w:rPrChange w:id="324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.</w:delText>
        </w:r>
      </w:del>
      <w:r w:rsidR="00E44816" w:rsidRPr="006A1217">
        <w:rPr>
          <w:b w:val="0"/>
          <w:color w:val="auto"/>
          <w:sz w:val="22"/>
          <w:szCs w:val="22"/>
          <w:rPrChange w:id="325" w:author="Staff Account" w:date="2011-05-10T22:13:00Z">
            <w:rPr>
              <w:rFonts w:asciiTheme="majorHAnsi" w:eastAsiaTheme="majorEastAsia" w:hAnsiTheme="majorHAnsi" w:cstheme="majorBidi"/>
              <w:bCs/>
            </w:rPr>
          </w:rPrChange>
        </w:rPr>
        <w:t xml:space="preserve"> and the </w:t>
      </w:r>
      <w:del w:id="326" w:author="Student" w:date="2011-05-05T12:25:00Z">
        <w:r w:rsidR="00E44816" w:rsidRPr="006A1217" w:rsidDel="00C73684">
          <w:rPr>
            <w:b w:val="0"/>
            <w:color w:val="auto"/>
            <w:sz w:val="22"/>
            <w:szCs w:val="22"/>
            <w:rPrChange w:id="327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delText>buket</w:delText>
        </w:r>
      </w:del>
      <w:ins w:id="328" w:author="Student" w:date="2011-05-05T12:25:00Z">
        <w:r w:rsidR="00C73684" w:rsidRPr="006A1217">
          <w:rPr>
            <w:b w:val="0"/>
            <w:color w:val="auto"/>
            <w:sz w:val="22"/>
            <w:szCs w:val="22"/>
            <w:rPrChange w:id="329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t>bucket</w:t>
        </w:r>
      </w:ins>
      <w:ins w:id="330" w:author="Student" w:date="2011-05-09T13:46:00Z">
        <w:r w:rsidR="00D274B1" w:rsidRPr="006A1217">
          <w:rPr>
            <w:b w:val="0"/>
            <w:sz w:val="22"/>
            <w:szCs w:val="22"/>
            <w:rPrChange w:id="331" w:author="Staff Account" w:date="2011-05-10T22:13:00Z">
              <w:rPr>
                <w:rFonts w:asciiTheme="majorHAnsi" w:eastAsiaTheme="majorEastAsia" w:hAnsiTheme="majorHAnsi" w:cstheme="majorBidi"/>
                <w:bCs/>
              </w:rPr>
            </w:rPrChange>
          </w:rPr>
          <w:t xml:space="preserve"> </w:t>
        </w:r>
      </w:ins>
    </w:p>
    <w:p w:rsidR="002400AF" w:rsidRPr="006A1217" w:rsidRDefault="00D274B1">
      <w:pPr>
        <w:pStyle w:val="Heading1"/>
        <w:rPr>
          <w:ins w:id="332" w:author="Student" w:date="2011-05-09T13:54:00Z"/>
          <w:b w:val="0"/>
          <w:sz w:val="22"/>
          <w:szCs w:val="22"/>
          <w:rPrChange w:id="333" w:author="Staff Account" w:date="2011-05-10T22:13:00Z">
            <w:rPr>
              <w:ins w:id="334" w:author="Student" w:date="2011-05-09T13:54:00Z"/>
            </w:rPr>
          </w:rPrChange>
        </w:rPr>
        <w:pPrChange w:id="335" w:author="Student" w:date="2011-05-09T13:45:00Z">
          <w:pPr>
            <w:tabs>
              <w:tab w:val="left" w:pos="1853"/>
            </w:tabs>
          </w:pPr>
        </w:pPrChange>
      </w:pPr>
      <w:ins w:id="336" w:author="Student" w:date="2011-05-09T13:46:00Z">
        <w:r w:rsidRPr="006A1217">
          <w:rPr>
            <w:b w:val="0"/>
            <w:color w:val="auto"/>
            <w:sz w:val="22"/>
            <w:szCs w:val="22"/>
            <w:rPrChange w:id="337" w:author="Staff Account" w:date="2011-05-10T22:13:00Z">
              <w:rPr/>
            </w:rPrChange>
          </w:rPr>
          <w:t>d</w:t>
        </w:r>
      </w:ins>
      <w:del w:id="338" w:author="Student" w:date="2011-05-09T13:46:00Z">
        <w:r w:rsidR="00E44816" w:rsidRPr="006A1217" w:rsidDel="00D274B1">
          <w:rPr>
            <w:b w:val="0"/>
            <w:color w:val="auto"/>
            <w:sz w:val="22"/>
            <w:szCs w:val="22"/>
            <w:rPrChange w:id="339" w:author="Staff Account" w:date="2011-05-10T22:13:00Z">
              <w:rPr>
                <w:rFonts w:ascii="Comic Sans MS" w:hAnsi="Comic Sans MS"/>
              </w:rPr>
            </w:rPrChange>
          </w:rPr>
          <w:delText>D</w:delText>
        </w:r>
      </w:del>
      <w:r w:rsidR="00E44816" w:rsidRPr="006A1217">
        <w:rPr>
          <w:b w:val="0"/>
          <w:color w:val="auto"/>
          <w:sz w:val="22"/>
          <w:szCs w:val="22"/>
          <w:rPrChange w:id="340" w:author="Staff Account" w:date="2011-05-10T22:13:00Z">
            <w:rPr>
              <w:rFonts w:ascii="Comic Sans MS" w:hAnsi="Comic Sans MS"/>
            </w:rPr>
          </w:rPrChange>
        </w:rPr>
        <w:t>idn’t over flo</w:t>
      </w:r>
      <w:ins w:id="341" w:author="Student" w:date="2011-05-09T13:46:00Z">
        <w:r w:rsidRPr="006A1217">
          <w:rPr>
            <w:b w:val="0"/>
            <w:color w:val="auto"/>
            <w:sz w:val="22"/>
            <w:szCs w:val="22"/>
            <w:rPrChange w:id="342" w:author="Staff Account" w:date="2011-05-10T22:13:00Z">
              <w:rPr/>
            </w:rPrChange>
          </w:rPr>
          <w:t>w.</w:t>
        </w:r>
      </w:ins>
      <w:del w:id="343" w:author="Student" w:date="2011-05-09T13:46:00Z">
        <w:r w:rsidR="00E44816" w:rsidRPr="006A1217" w:rsidDel="00D274B1">
          <w:rPr>
            <w:b w:val="0"/>
            <w:color w:val="auto"/>
            <w:sz w:val="22"/>
            <w:szCs w:val="22"/>
            <w:rPrChange w:id="344" w:author="Staff Account" w:date="2011-05-10T22:13:00Z">
              <w:rPr>
                <w:rFonts w:ascii="Comic Sans MS" w:hAnsi="Comic Sans MS"/>
              </w:rPr>
            </w:rPrChange>
          </w:rPr>
          <w:delText>e</w:delText>
        </w:r>
      </w:del>
      <w:r w:rsidR="00E44816" w:rsidRPr="006A1217">
        <w:rPr>
          <w:b w:val="0"/>
          <w:color w:val="auto"/>
          <w:sz w:val="22"/>
          <w:szCs w:val="22"/>
          <w:rPrChange w:id="345" w:author="Staff Account" w:date="2011-05-10T22:13:00Z">
            <w:rPr>
              <w:rFonts w:ascii="Comic Sans MS" w:hAnsi="Comic Sans MS"/>
            </w:rPr>
          </w:rPrChange>
        </w:rPr>
        <w:t xml:space="preserve"> </w:t>
      </w:r>
      <w:del w:id="346" w:author="Student" w:date="2011-05-09T13:46:00Z">
        <w:r w:rsidR="00E44816" w:rsidRPr="006A1217" w:rsidDel="00D274B1">
          <w:rPr>
            <w:b w:val="0"/>
            <w:color w:val="auto"/>
            <w:sz w:val="22"/>
            <w:szCs w:val="22"/>
            <w:rPrChange w:id="347" w:author="Staff Account" w:date="2011-05-10T22:13:00Z">
              <w:rPr>
                <w:rFonts w:ascii="Comic Sans MS" w:hAnsi="Comic Sans MS"/>
              </w:rPr>
            </w:rPrChange>
          </w:rPr>
          <w:delText>i</w:delText>
        </w:r>
      </w:del>
      <w:ins w:id="348" w:author="Student" w:date="2011-05-09T13:46:00Z">
        <w:r w:rsidRPr="006A1217">
          <w:rPr>
            <w:b w:val="0"/>
            <w:color w:val="auto"/>
            <w:sz w:val="22"/>
            <w:szCs w:val="22"/>
            <w:rPrChange w:id="349" w:author="Staff Account" w:date="2011-05-10T22:13:00Z">
              <w:rPr/>
            </w:rPrChange>
          </w:rPr>
          <w:t>I</w:t>
        </w:r>
      </w:ins>
      <w:r w:rsidR="00E44816" w:rsidRPr="006A1217">
        <w:rPr>
          <w:b w:val="0"/>
          <w:color w:val="auto"/>
          <w:sz w:val="22"/>
          <w:szCs w:val="22"/>
          <w:rPrChange w:id="350" w:author="Staff Account" w:date="2011-05-10T22:13:00Z">
            <w:rPr>
              <w:rFonts w:ascii="Comic Sans MS" w:hAnsi="Comic Sans MS"/>
            </w:rPr>
          </w:rPrChange>
        </w:rPr>
        <w:t>t was li</w:t>
      </w:r>
      <w:ins w:id="351" w:author="Student" w:date="2011-05-09T13:46:00Z">
        <w:r w:rsidRPr="006A1217">
          <w:rPr>
            <w:b w:val="0"/>
            <w:color w:val="auto"/>
            <w:sz w:val="22"/>
            <w:szCs w:val="22"/>
            <w:rPrChange w:id="352" w:author="Staff Account" w:date="2011-05-10T22:13:00Z">
              <w:rPr/>
            </w:rPrChange>
          </w:rPr>
          <w:t>ke</w:t>
        </w:r>
      </w:ins>
      <w:del w:id="353" w:author="Student" w:date="2011-05-09T13:46:00Z">
        <w:r w:rsidR="00E44816" w:rsidRPr="006A1217" w:rsidDel="00D274B1">
          <w:rPr>
            <w:b w:val="0"/>
            <w:color w:val="auto"/>
            <w:sz w:val="22"/>
            <w:szCs w:val="22"/>
            <w:rPrChange w:id="354" w:author="Staff Account" w:date="2011-05-10T22:13:00Z">
              <w:rPr>
                <w:rFonts w:ascii="Comic Sans MS" w:hAnsi="Comic Sans MS"/>
              </w:rPr>
            </w:rPrChange>
          </w:rPr>
          <w:delText>ck</w:delText>
        </w:r>
      </w:del>
      <w:r w:rsidR="00E44816" w:rsidRPr="006A1217">
        <w:rPr>
          <w:b w:val="0"/>
          <w:color w:val="auto"/>
          <w:sz w:val="22"/>
          <w:szCs w:val="22"/>
          <w:rPrChange w:id="355" w:author="Staff Account" w:date="2011-05-10T22:13:00Z">
            <w:rPr>
              <w:rFonts w:ascii="Comic Sans MS" w:hAnsi="Comic Sans MS"/>
            </w:rPr>
          </w:rPrChange>
        </w:rPr>
        <w:t xml:space="preserve"> magi</w:t>
      </w:r>
      <w:ins w:id="356" w:author="Student" w:date="2011-05-09T13:46:00Z">
        <w:r w:rsidRPr="006A1217">
          <w:rPr>
            <w:b w:val="0"/>
            <w:color w:val="auto"/>
            <w:sz w:val="22"/>
            <w:szCs w:val="22"/>
            <w:rPrChange w:id="357" w:author="Staff Account" w:date="2011-05-10T22:13:00Z">
              <w:rPr/>
            </w:rPrChange>
          </w:rPr>
          <w:t>c</w:t>
        </w:r>
      </w:ins>
      <w:del w:id="358" w:author="Student" w:date="2011-05-09T13:46:00Z">
        <w:r w:rsidR="00E44816" w:rsidRPr="006A1217" w:rsidDel="00D274B1">
          <w:rPr>
            <w:b w:val="0"/>
            <w:color w:val="auto"/>
            <w:sz w:val="22"/>
            <w:szCs w:val="22"/>
            <w:rPrChange w:id="359" w:author="Staff Account" w:date="2011-05-10T22:13:00Z">
              <w:rPr>
                <w:rFonts w:ascii="Comic Sans MS" w:hAnsi="Comic Sans MS"/>
              </w:rPr>
            </w:rPrChange>
          </w:rPr>
          <w:delText>k</w:delText>
        </w:r>
      </w:del>
      <w:r w:rsidR="00531179" w:rsidRPr="006A1217">
        <w:rPr>
          <w:b w:val="0"/>
          <w:color w:val="auto"/>
          <w:sz w:val="22"/>
          <w:szCs w:val="22"/>
          <w:rPrChange w:id="360" w:author="Staff Account" w:date="2011-05-10T22:13:00Z">
            <w:rPr>
              <w:rFonts w:ascii="Comic Sans MS" w:hAnsi="Comic Sans MS"/>
            </w:rPr>
          </w:rPrChange>
        </w:rPr>
        <w:t>.</w:t>
      </w:r>
      <w:r w:rsidR="00AF033A" w:rsidRPr="006A1217">
        <w:rPr>
          <w:b w:val="0"/>
          <w:color w:val="auto"/>
          <w:sz w:val="22"/>
          <w:szCs w:val="22"/>
          <w:rPrChange w:id="361" w:author="Staff Account" w:date="2011-05-10T22:13:00Z">
            <w:rPr>
              <w:rFonts w:ascii="Comic Sans MS" w:hAnsi="Comic Sans MS"/>
            </w:rPr>
          </w:rPrChange>
        </w:rPr>
        <w:t xml:space="preserve"> </w:t>
      </w:r>
    </w:p>
    <w:p w:rsidR="002400AF" w:rsidRDefault="00AF033A">
      <w:pPr>
        <w:pStyle w:val="Heading1"/>
        <w:rPr>
          <w:ins w:id="362" w:author="Student" w:date="2011-05-09T13:53:00Z"/>
        </w:rPr>
        <w:pPrChange w:id="363" w:author="Student" w:date="2011-05-09T13:45:00Z">
          <w:pPr>
            <w:tabs>
              <w:tab w:val="left" w:pos="1853"/>
            </w:tabs>
          </w:pPr>
        </w:pPrChange>
      </w:pPr>
      <w:r w:rsidRPr="00D274B1">
        <w:rPr>
          <w:b w:val="0"/>
          <w:color w:val="auto"/>
          <w:sz w:val="22"/>
          <w:szCs w:val="22"/>
          <w:rPrChange w:id="364" w:author="Student" w:date="2011-05-09T13:45:00Z">
            <w:rPr>
              <w:rFonts w:ascii="Comic Sans MS" w:hAnsi="Comic Sans MS"/>
            </w:rPr>
          </w:rPrChange>
        </w:rPr>
        <w:t xml:space="preserve">Then he </w:t>
      </w:r>
      <w:del w:id="365" w:author="Student" w:date="2011-05-09T13:47:00Z">
        <w:r w:rsidRPr="00D274B1" w:rsidDel="00D274B1">
          <w:rPr>
            <w:b w:val="0"/>
            <w:color w:val="auto"/>
            <w:sz w:val="22"/>
            <w:szCs w:val="22"/>
            <w:rPrChange w:id="366" w:author="Student" w:date="2011-05-09T13:45:00Z">
              <w:rPr>
                <w:rFonts w:ascii="Comic Sans MS" w:hAnsi="Comic Sans MS"/>
              </w:rPr>
            </w:rPrChange>
          </w:rPr>
          <w:delText>br</w:delText>
        </w:r>
      </w:del>
      <w:ins w:id="367" w:author="Student" w:date="2011-05-09T13:47:00Z">
        <w:r w:rsidR="00D274B1">
          <w:rPr>
            <w:b w:val="0"/>
            <w:color w:val="auto"/>
            <w:sz w:val="22"/>
            <w:szCs w:val="22"/>
          </w:rPr>
          <w:t xml:space="preserve">brought </w:t>
        </w:r>
      </w:ins>
      <w:del w:id="368" w:author="Student" w:date="2011-05-09T13:47:00Z">
        <w:r w:rsidRPr="00D274B1" w:rsidDel="00D274B1">
          <w:rPr>
            <w:b w:val="0"/>
            <w:color w:val="auto"/>
            <w:sz w:val="22"/>
            <w:szCs w:val="22"/>
            <w:rPrChange w:id="369" w:author="Student" w:date="2011-05-09T13:45:00Z">
              <w:rPr>
                <w:rFonts w:ascii="Comic Sans MS" w:hAnsi="Comic Sans MS"/>
              </w:rPr>
            </w:rPrChange>
          </w:rPr>
          <w:delText xml:space="preserve">ung </w:delText>
        </w:r>
      </w:del>
      <w:r w:rsidRPr="00D274B1">
        <w:rPr>
          <w:b w:val="0"/>
          <w:color w:val="auto"/>
          <w:sz w:val="22"/>
          <w:szCs w:val="22"/>
          <w:rPrChange w:id="370" w:author="Student" w:date="2011-05-09T13:45:00Z">
            <w:rPr>
              <w:rFonts w:ascii="Comic Sans MS" w:hAnsi="Comic Sans MS"/>
            </w:rPr>
          </w:rPrChange>
        </w:rPr>
        <w:t xml:space="preserve">a big </w:t>
      </w:r>
      <w:del w:id="371" w:author="Student" w:date="2011-05-09T13:47:00Z">
        <w:r w:rsidRPr="00D274B1" w:rsidDel="00D274B1">
          <w:rPr>
            <w:b w:val="0"/>
            <w:color w:val="auto"/>
            <w:sz w:val="22"/>
            <w:szCs w:val="22"/>
            <w:rPrChange w:id="372" w:author="Student" w:date="2011-05-09T13:45:00Z">
              <w:rPr>
                <w:rFonts w:ascii="Comic Sans MS" w:hAnsi="Comic Sans MS"/>
              </w:rPr>
            </w:rPrChange>
          </w:rPr>
          <w:delText>parit</w:delText>
        </w:r>
      </w:del>
      <w:ins w:id="373" w:author="Student" w:date="2011-05-09T13:47:00Z">
        <w:r w:rsidR="00D274B1" w:rsidRPr="00D274B1">
          <w:rPr>
            <w:b w:val="0"/>
            <w:color w:val="auto"/>
            <w:sz w:val="22"/>
            <w:szCs w:val="22"/>
            <w:rPrChange w:id="374" w:author="Student" w:date="2011-05-09T13:45:00Z">
              <w:rPr>
                <w:b/>
              </w:rPr>
            </w:rPrChange>
          </w:rPr>
          <w:t>parrot</w:t>
        </w:r>
      </w:ins>
      <w:r w:rsidRPr="00D274B1">
        <w:rPr>
          <w:b w:val="0"/>
          <w:color w:val="auto"/>
          <w:sz w:val="22"/>
          <w:szCs w:val="22"/>
          <w:rPrChange w:id="375" w:author="Student" w:date="2011-05-09T13:45:00Z">
            <w:rPr>
              <w:rFonts w:ascii="Comic Sans MS" w:hAnsi="Comic Sans MS"/>
            </w:rPr>
          </w:rPrChange>
        </w:rPr>
        <w:t xml:space="preserve"> </w:t>
      </w:r>
      <w:del w:id="376" w:author="Student" w:date="2011-05-09T13:48:00Z">
        <w:r w:rsidRPr="00D274B1" w:rsidDel="00D274B1">
          <w:rPr>
            <w:b w:val="0"/>
            <w:color w:val="auto"/>
            <w:sz w:val="22"/>
            <w:szCs w:val="22"/>
            <w:rPrChange w:id="377" w:author="Student" w:date="2011-05-09T13:45:00Z">
              <w:rPr>
                <w:rFonts w:ascii="Comic Sans MS" w:hAnsi="Comic Sans MS"/>
              </w:rPr>
            </w:rPrChange>
          </w:rPr>
          <w:delText xml:space="preserve"> </w:delText>
        </w:r>
      </w:del>
      <w:r w:rsidRPr="00D274B1">
        <w:rPr>
          <w:b w:val="0"/>
          <w:color w:val="auto"/>
          <w:sz w:val="22"/>
          <w:szCs w:val="22"/>
          <w:rPrChange w:id="378" w:author="Student" w:date="2011-05-09T13:45:00Z">
            <w:rPr>
              <w:rFonts w:ascii="Comic Sans MS" w:hAnsi="Comic Sans MS"/>
            </w:rPr>
          </w:rPrChange>
        </w:rPr>
        <w:t>on to the stage</w:t>
      </w:r>
      <w:ins w:id="379" w:author="Student" w:date="2011-05-09T13:47:00Z">
        <w:r w:rsidR="00D274B1">
          <w:rPr>
            <w:b w:val="0"/>
            <w:color w:val="auto"/>
            <w:sz w:val="22"/>
            <w:szCs w:val="22"/>
          </w:rPr>
          <w:t>.</w:t>
        </w:r>
      </w:ins>
      <w:r w:rsidRPr="00D274B1">
        <w:rPr>
          <w:b w:val="0"/>
          <w:color w:val="auto"/>
          <w:sz w:val="22"/>
          <w:szCs w:val="22"/>
          <w:rPrChange w:id="380" w:author="Student" w:date="2011-05-09T13:45:00Z">
            <w:rPr>
              <w:rFonts w:ascii="Comic Sans MS" w:hAnsi="Comic Sans MS"/>
            </w:rPr>
          </w:rPrChange>
        </w:rPr>
        <w:t xml:space="preserve"> </w:t>
      </w:r>
      <w:del w:id="381" w:author="Student" w:date="2011-05-09T13:47:00Z">
        <w:r w:rsidRPr="00D274B1" w:rsidDel="00D274B1">
          <w:rPr>
            <w:b w:val="0"/>
            <w:color w:val="auto"/>
            <w:sz w:val="22"/>
            <w:szCs w:val="22"/>
            <w:rPrChange w:id="382" w:author="Student" w:date="2011-05-09T13:45:00Z">
              <w:rPr>
                <w:rFonts w:ascii="Comic Sans MS" w:hAnsi="Comic Sans MS"/>
              </w:rPr>
            </w:rPrChange>
          </w:rPr>
          <w:delText>i</w:delText>
        </w:r>
      </w:del>
      <w:ins w:id="383" w:author="Student" w:date="2011-05-09T13:47:00Z">
        <w:r w:rsidR="00D274B1">
          <w:rPr>
            <w:b w:val="0"/>
            <w:color w:val="auto"/>
            <w:sz w:val="22"/>
            <w:szCs w:val="22"/>
          </w:rPr>
          <w:t>I</w:t>
        </w:r>
      </w:ins>
      <w:r w:rsidRPr="00D274B1">
        <w:rPr>
          <w:b w:val="0"/>
          <w:color w:val="auto"/>
          <w:sz w:val="22"/>
          <w:szCs w:val="22"/>
          <w:rPrChange w:id="384" w:author="Student" w:date="2011-05-09T13:45:00Z">
            <w:rPr>
              <w:rFonts w:ascii="Comic Sans MS" w:hAnsi="Comic Sans MS"/>
            </w:rPr>
          </w:rPrChange>
        </w:rPr>
        <w:t xml:space="preserve">t was green with a </w:t>
      </w:r>
      <w:del w:id="385" w:author="Student" w:date="2011-05-05T12:24:00Z">
        <w:r w:rsidRPr="00D274B1" w:rsidDel="00C73684">
          <w:rPr>
            <w:b w:val="0"/>
            <w:color w:val="auto"/>
            <w:sz w:val="22"/>
            <w:szCs w:val="22"/>
            <w:rPrChange w:id="386" w:author="Student" w:date="2011-05-09T13:45:00Z">
              <w:rPr>
                <w:rFonts w:ascii="Comic Sans MS" w:hAnsi="Comic Sans MS"/>
              </w:rPr>
            </w:rPrChange>
          </w:rPr>
          <w:delText>yellowe</w:delText>
        </w:r>
      </w:del>
      <w:ins w:id="387" w:author="Student" w:date="2011-05-05T12:24:00Z">
        <w:r w:rsidR="00C73684" w:rsidRPr="00D274B1">
          <w:rPr>
            <w:b w:val="0"/>
            <w:color w:val="auto"/>
            <w:sz w:val="22"/>
            <w:szCs w:val="22"/>
            <w:rPrChange w:id="388" w:author="Student" w:date="2011-05-09T13:45:00Z">
              <w:rPr>
                <w:rFonts w:ascii="Comic Sans MS" w:hAnsi="Comic Sans MS"/>
              </w:rPr>
            </w:rPrChange>
          </w:rPr>
          <w:t>yellow</w:t>
        </w:r>
      </w:ins>
      <w:r w:rsidRPr="00D274B1">
        <w:rPr>
          <w:b w:val="0"/>
          <w:color w:val="auto"/>
          <w:sz w:val="22"/>
          <w:szCs w:val="22"/>
          <w:rPrChange w:id="389" w:author="Student" w:date="2011-05-09T13:45:00Z">
            <w:rPr>
              <w:rFonts w:ascii="Comic Sans MS" w:hAnsi="Comic Sans MS"/>
            </w:rPr>
          </w:rPrChange>
        </w:rPr>
        <w:t xml:space="preserve"> </w:t>
      </w:r>
      <w:del w:id="390" w:author="Student" w:date="2011-05-05T12:27:00Z">
        <w:r w:rsidRPr="00D274B1" w:rsidDel="00510077">
          <w:rPr>
            <w:b w:val="0"/>
            <w:color w:val="auto"/>
            <w:sz w:val="22"/>
            <w:szCs w:val="22"/>
            <w:rPrChange w:id="391" w:author="Student" w:date="2011-05-09T13:45:00Z">
              <w:rPr>
                <w:rFonts w:ascii="Comic Sans MS" w:hAnsi="Comic Sans MS"/>
              </w:rPr>
            </w:rPrChange>
          </w:rPr>
          <w:delText>beke</w:delText>
        </w:r>
      </w:del>
      <w:ins w:id="392" w:author="Student" w:date="2011-05-05T12:27:00Z">
        <w:r w:rsidR="00510077" w:rsidRPr="00D274B1">
          <w:rPr>
            <w:b w:val="0"/>
            <w:color w:val="auto"/>
            <w:sz w:val="22"/>
            <w:szCs w:val="22"/>
            <w:rPrChange w:id="393" w:author="Student" w:date="2011-05-09T13:45:00Z">
              <w:rPr>
                <w:rFonts w:ascii="Comic Sans MS" w:hAnsi="Comic Sans MS"/>
              </w:rPr>
            </w:rPrChange>
          </w:rPr>
          <w:t>beak</w:t>
        </w:r>
      </w:ins>
      <w:r w:rsidRPr="00D274B1">
        <w:rPr>
          <w:b w:val="0"/>
          <w:color w:val="auto"/>
          <w:sz w:val="22"/>
          <w:szCs w:val="22"/>
          <w:rPrChange w:id="394" w:author="Student" w:date="2011-05-09T13:45:00Z">
            <w:rPr>
              <w:rFonts w:ascii="Comic Sans MS" w:hAnsi="Comic Sans MS"/>
            </w:rPr>
          </w:rPrChange>
        </w:rPr>
        <w:t xml:space="preserve"> </w:t>
      </w:r>
      <w:r w:rsidR="00A422C0" w:rsidRPr="00D274B1">
        <w:rPr>
          <w:b w:val="0"/>
          <w:color w:val="auto"/>
          <w:sz w:val="22"/>
          <w:szCs w:val="22"/>
          <w:rPrChange w:id="395" w:author="Student" w:date="2011-05-09T13:45:00Z">
            <w:rPr>
              <w:rFonts w:ascii="Comic Sans MS" w:hAnsi="Comic Sans MS"/>
            </w:rPr>
          </w:rPrChange>
        </w:rPr>
        <w:t xml:space="preserve">then he put it </w:t>
      </w:r>
      <w:del w:id="396" w:author="Student" w:date="2011-05-05T12:29:00Z">
        <w:r w:rsidR="00A422C0" w:rsidRPr="00D274B1" w:rsidDel="00510077">
          <w:rPr>
            <w:b w:val="0"/>
            <w:color w:val="auto"/>
            <w:sz w:val="22"/>
            <w:szCs w:val="22"/>
            <w:rPrChange w:id="397" w:author="Student" w:date="2011-05-09T13:45:00Z">
              <w:rPr>
                <w:rFonts w:ascii="Comic Sans MS" w:hAnsi="Comic Sans MS"/>
              </w:rPr>
            </w:rPrChange>
          </w:rPr>
          <w:delText>a</w:delText>
        </w:r>
      </w:del>
      <w:del w:id="398" w:author="Student" w:date="2011-05-09T12:47:00Z">
        <w:r w:rsidR="00A422C0" w:rsidRPr="00D274B1" w:rsidDel="000A71E6">
          <w:rPr>
            <w:b w:val="0"/>
            <w:color w:val="auto"/>
            <w:sz w:val="22"/>
            <w:szCs w:val="22"/>
            <w:rPrChange w:id="399" w:author="Student" w:date="2011-05-09T13:45:00Z">
              <w:rPr>
                <w:rFonts w:ascii="Comic Sans MS" w:hAnsi="Comic Sans MS"/>
              </w:rPr>
            </w:rPrChange>
          </w:rPr>
          <w:delText xml:space="preserve"> </w:delText>
        </w:r>
      </w:del>
      <w:del w:id="400" w:author="Student" w:date="2011-05-09T12:48:00Z">
        <w:r w:rsidR="00A422C0" w:rsidRPr="00D274B1" w:rsidDel="000A71E6">
          <w:rPr>
            <w:b w:val="0"/>
            <w:color w:val="auto"/>
            <w:sz w:val="22"/>
            <w:szCs w:val="22"/>
            <w:rPrChange w:id="401" w:author="Student" w:date="2011-05-09T13:45:00Z">
              <w:rPr>
                <w:rFonts w:ascii="Comic Sans MS" w:hAnsi="Comic Sans MS"/>
              </w:rPr>
            </w:rPrChange>
          </w:rPr>
          <w:delText>way</w:delText>
        </w:r>
      </w:del>
      <w:ins w:id="402" w:author="Student" w:date="2011-05-09T12:48:00Z">
        <w:r w:rsidR="000A71E6" w:rsidRPr="00D274B1">
          <w:rPr>
            <w:b w:val="0"/>
            <w:color w:val="auto"/>
            <w:sz w:val="22"/>
            <w:szCs w:val="22"/>
            <w:rPrChange w:id="403" w:author="Student" w:date="2011-05-09T13:45:00Z">
              <w:rPr/>
            </w:rPrChange>
          </w:rPr>
          <w:t>away</w:t>
        </w:r>
      </w:ins>
      <w:ins w:id="404" w:author="Student" w:date="2011-05-09T13:47:00Z">
        <w:r w:rsidR="00D274B1">
          <w:rPr>
            <w:b w:val="0"/>
            <w:color w:val="auto"/>
            <w:sz w:val="22"/>
            <w:szCs w:val="22"/>
          </w:rPr>
          <w:t xml:space="preserve">. </w:t>
        </w:r>
      </w:ins>
      <w:r w:rsidR="00A422C0" w:rsidRPr="00D274B1">
        <w:rPr>
          <w:b w:val="0"/>
          <w:color w:val="auto"/>
          <w:sz w:val="22"/>
          <w:szCs w:val="22"/>
          <w:rPrChange w:id="405" w:author="Student" w:date="2011-05-09T13:45:00Z">
            <w:rPr>
              <w:rFonts w:ascii="Comic Sans MS" w:hAnsi="Comic Sans MS"/>
            </w:rPr>
          </w:rPrChange>
        </w:rPr>
        <w:t xml:space="preserve"> </w:t>
      </w:r>
      <w:del w:id="406" w:author="Student" w:date="2011-05-05T12:29:00Z">
        <w:r w:rsidR="00A422C0" w:rsidRPr="00D274B1" w:rsidDel="00510077">
          <w:rPr>
            <w:b w:val="0"/>
            <w:color w:val="auto"/>
            <w:sz w:val="22"/>
            <w:szCs w:val="22"/>
            <w:rPrChange w:id="407" w:author="Student" w:date="2011-05-09T13:45:00Z">
              <w:rPr>
                <w:rFonts w:ascii="Comic Sans MS" w:hAnsi="Comic Sans MS"/>
              </w:rPr>
            </w:rPrChange>
          </w:rPr>
          <w:delText>arfter</w:delText>
        </w:r>
      </w:del>
      <w:ins w:id="408" w:author="Student" w:date="2011-05-09T13:48:00Z">
        <w:r w:rsidR="00D274B1">
          <w:rPr>
            <w:b w:val="0"/>
            <w:color w:val="auto"/>
            <w:sz w:val="22"/>
            <w:szCs w:val="22"/>
          </w:rPr>
          <w:t>A</w:t>
        </w:r>
      </w:ins>
      <w:ins w:id="409" w:author="Student" w:date="2011-05-05T12:29:00Z">
        <w:r w:rsidR="00510077" w:rsidRPr="00D274B1">
          <w:rPr>
            <w:b w:val="0"/>
            <w:color w:val="auto"/>
            <w:sz w:val="22"/>
            <w:szCs w:val="22"/>
            <w:rPrChange w:id="410" w:author="Student" w:date="2011-05-09T13:45:00Z">
              <w:rPr>
                <w:rFonts w:ascii="Comic Sans MS" w:hAnsi="Comic Sans MS"/>
              </w:rPr>
            </w:rPrChange>
          </w:rPr>
          <w:t>fter</w:t>
        </w:r>
      </w:ins>
      <w:r w:rsidR="00A422C0" w:rsidRPr="00D274B1">
        <w:rPr>
          <w:b w:val="0"/>
          <w:color w:val="auto"/>
          <w:sz w:val="22"/>
          <w:szCs w:val="22"/>
          <w:rPrChange w:id="411" w:author="Student" w:date="2011-05-09T13:45:00Z">
            <w:rPr>
              <w:rFonts w:ascii="Comic Sans MS" w:hAnsi="Comic Sans MS"/>
            </w:rPr>
          </w:rPrChange>
        </w:rPr>
        <w:t xml:space="preserve"> that he bro</w:t>
      </w:r>
      <w:ins w:id="412" w:author="Student" w:date="2011-05-09T13:48:00Z">
        <w:r w:rsidR="00D274B1">
          <w:rPr>
            <w:b w:val="0"/>
            <w:color w:val="auto"/>
            <w:sz w:val="22"/>
            <w:szCs w:val="22"/>
          </w:rPr>
          <w:t>ught</w:t>
        </w:r>
      </w:ins>
      <w:del w:id="413" w:author="Student" w:date="2011-05-09T13:48:00Z">
        <w:r w:rsidR="00A422C0" w:rsidRPr="00D274B1" w:rsidDel="00D274B1">
          <w:rPr>
            <w:b w:val="0"/>
            <w:color w:val="auto"/>
            <w:sz w:val="22"/>
            <w:szCs w:val="22"/>
            <w:rPrChange w:id="414" w:author="Student" w:date="2011-05-09T13:45:00Z">
              <w:rPr>
                <w:rFonts w:ascii="Comic Sans MS" w:hAnsi="Comic Sans MS"/>
              </w:rPr>
            </w:rPrChange>
          </w:rPr>
          <w:delText>rt</w:delText>
        </w:r>
      </w:del>
      <w:r w:rsidR="00A422C0" w:rsidRPr="00D274B1">
        <w:rPr>
          <w:b w:val="0"/>
          <w:color w:val="auto"/>
          <w:sz w:val="22"/>
          <w:szCs w:val="22"/>
          <w:rPrChange w:id="415" w:author="Student" w:date="2011-05-09T13:45:00Z">
            <w:rPr>
              <w:rFonts w:ascii="Comic Sans MS" w:hAnsi="Comic Sans MS"/>
            </w:rPr>
          </w:rPrChange>
        </w:rPr>
        <w:t xml:space="preserve"> out another </w:t>
      </w:r>
      <w:del w:id="416" w:author="Student" w:date="2011-05-05T12:26:00Z">
        <w:r w:rsidR="00A422C0" w:rsidRPr="00D274B1" w:rsidDel="00510077">
          <w:rPr>
            <w:b w:val="0"/>
            <w:color w:val="auto"/>
            <w:sz w:val="22"/>
            <w:szCs w:val="22"/>
            <w:rPrChange w:id="417" w:author="Student" w:date="2011-05-09T13:45:00Z">
              <w:rPr>
                <w:rFonts w:ascii="Comic Sans MS" w:hAnsi="Comic Sans MS"/>
              </w:rPr>
            </w:rPrChange>
          </w:rPr>
          <w:delText>parot</w:delText>
        </w:r>
      </w:del>
      <w:ins w:id="418" w:author="Student" w:date="2011-05-05T12:26:00Z">
        <w:r w:rsidR="00510077" w:rsidRPr="00D274B1">
          <w:rPr>
            <w:b w:val="0"/>
            <w:color w:val="auto"/>
            <w:sz w:val="22"/>
            <w:szCs w:val="22"/>
            <w:rPrChange w:id="419" w:author="Student" w:date="2011-05-09T13:45:00Z">
              <w:rPr>
                <w:rFonts w:ascii="Comic Sans MS" w:hAnsi="Comic Sans MS"/>
              </w:rPr>
            </w:rPrChange>
          </w:rPr>
          <w:t>parrot</w:t>
        </w:r>
      </w:ins>
      <w:ins w:id="420" w:author="Student" w:date="2011-05-09T13:48:00Z">
        <w:r w:rsidR="00D274B1">
          <w:rPr>
            <w:b w:val="0"/>
            <w:color w:val="auto"/>
            <w:sz w:val="22"/>
            <w:szCs w:val="22"/>
          </w:rPr>
          <w:t>.</w:t>
        </w:r>
      </w:ins>
      <w:r w:rsidR="00A422C0" w:rsidRPr="00D274B1">
        <w:rPr>
          <w:b w:val="0"/>
          <w:color w:val="auto"/>
          <w:sz w:val="22"/>
          <w:szCs w:val="22"/>
          <w:rPrChange w:id="421" w:author="Student" w:date="2011-05-09T13:45:00Z">
            <w:rPr>
              <w:rFonts w:ascii="Comic Sans MS" w:hAnsi="Comic Sans MS"/>
            </w:rPr>
          </w:rPrChange>
        </w:rPr>
        <w:t xml:space="preserve"> </w:t>
      </w:r>
      <w:del w:id="422" w:author="Student" w:date="2011-05-09T13:48:00Z">
        <w:r w:rsidR="00A422C0" w:rsidRPr="00D274B1" w:rsidDel="00D274B1">
          <w:rPr>
            <w:b w:val="0"/>
            <w:color w:val="auto"/>
            <w:sz w:val="22"/>
            <w:szCs w:val="22"/>
            <w:rPrChange w:id="423" w:author="Student" w:date="2011-05-09T13:45:00Z">
              <w:rPr>
                <w:rFonts w:ascii="Comic Sans MS" w:hAnsi="Comic Sans MS"/>
              </w:rPr>
            </w:rPrChange>
          </w:rPr>
          <w:delText>t</w:delText>
        </w:r>
      </w:del>
      <w:ins w:id="424" w:author="Student" w:date="2011-05-09T13:48:00Z">
        <w:r w:rsidR="00D274B1">
          <w:rPr>
            <w:b w:val="0"/>
            <w:color w:val="auto"/>
            <w:sz w:val="22"/>
            <w:szCs w:val="22"/>
          </w:rPr>
          <w:t>T</w:t>
        </w:r>
      </w:ins>
      <w:r w:rsidR="00A422C0" w:rsidRPr="00D274B1">
        <w:rPr>
          <w:b w:val="0"/>
          <w:color w:val="auto"/>
          <w:sz w:val="22"/>
          <w:szCs w:val="22"/>
          <w:rPrChange w:id="425" w:author="Student" w:date="2011-05-09T13:45:00Z">
            <w:rPr>
              <w:rFonts w:ascii="Comic Sans MS" w:hAnsi="Comic Sans MS"/>
            </w:rPr>
          </w:rPrChange>
        </w:rPr>
        <w:t>his time it was smaller</w:t>
      </w:r>
      <w:ins w:id="426" w:author="Student" w:date="2011-05-09T13:49:00Z">
        <w:r w:rsidR="002400AF">
          <w:rPr>
            <w:b w:val="0"/>
            <w:color w:val="auto"/>
            <w:sz w:val="22"/>
            <w:szCs w:val="22"/>
          </w:rPr>
          <w:t xml:space="preserve">. </w:t>
        </w:r>
      </w:ins>
      <w:del w:id="427" w:author="Student" w:date="2011-05-09T13:49:00Z">
        <w:r w:rsidR="00A422C0" w:rsidRPr="00D274B1" w:rsidDel="002400AF">
          <w:rPr>
            <w:b w:val="0"/>
            <w:color w:val="auto"/>
            <w:sz w:val="22"/>
            <w:szCs w:val="22"/>
            <w:rPrChange w:id="428" w:author="Student" w:date="2011-05-09T13:45:00Z">
              <w:rPr>
                <w:rFonts w:ascii="Comic Sans MS" w:hAnsi="Comic Sans MS"/>
              </w:rPr>
            </w:rPrChange>
          </w:rPr>
          <w:delText xml:space="preserve"> h</w:delText>
        </w:r>
      </w:del>
      <w:ins w:id="429" w:author="Student" w:date="2011-05-09T13:49:00Z">
        <w:r w:rsidR="002400AF">
          <w:rPr>
            <w:b w:val="0"/>
            <w:color w:val="auto"/>
            <w:sz w:val="22"/>
            <w:szCs w:val="22"/>
          </w:rPr>
          <w:t>H</w:t>
        </w:r>
      </w:ins>
      <w:r w:rsidR="00A422C0" w:rsidRPr="00D274B1">
        <w:rPr>
          <w:b w:val="0"/>
          <w:color w:val="auto"/>
          <w:sz w:val="22"/>
          <w:szCs w:val="22"/>
          <w:rPrChange w:id="430" w:author="Student" w:date="2011-05-09T13:45:00Z">
            <w:rPr>
              <w:rFonts w:ascii="Comic Sans MS" w:hAnsi="Comic Sans MS"/>
            </w:rPr>
          </w:rPrChange>
        </w:rPr>
        <w:t>e put it</w:t>
      </w:r>
      <w:ins w:id="431" w:author="Student" w:date="2011-05-09T13:49:00Z">
        <w:r w:rsidR="002400AF">
          <w:rPr>
            <w:b w:val="0"/>
            <w:color w:val="auto"/>
            <w:sz w:val="22"/>
            <w:szCs w:val="22"/>
          </w:rPr>
          <w:t xml:space="preserve"> </w:t>
        </w:r>
      </w:ins>
      <w:r w:rsidR="00A422C0" w:rsidRPr="00D274B1">
        <w:rPr>
          <w:b w:val="0"/>
          <w:color w:val="auto"/>
          <w:sz w:val="22"/>
          <w:szCs w:val="22"/>
          <w:rPrChange w:id="432" w:author="Student" w:date="2011-05-09T13:45:00Z">
            <w:rPr>
              <w:rFonts w:ascii="Comic Sans MS" w:hAnsi="Comic Sans MS"/>
            </w:rPr>
          </w:rPrChange>
        </w:rPr>
        <w:t>in</w:t>
      </w:r>
      <w:r w:rsidR="00654283" w:rsidRPr="00D274B1">
        <w:rPr>
          <w:b w:val="0"/>
          <w:color w:val="auto"/>
          <w:sz w:val="22"/>
          <w:szCs w:val="22"/>
          <w:rPrChange w:id="433" w:author="Student" w:date="2011-05-09T13:45:00Z">
            <w:rPr>
              <w:rFonts w:ascii="Comic Sans MS" w:hAnsi="Comic Sans MS"/>
            </w:rPr>
          </w:rPrChange>
        </w:rPr>
        <w:t xml:space="preserve"> a box</w:t>
      </w:r>
      <w:del w:id="434" w:author="Student" w:date="2011-05-09T13:49:00Z">
        <w:r w:rsidR="00654283" w:rsidRPr="00D274B1" w:rsidDel="002400AF">
          <w:rPr>
            <w:b w:val="0"/>
            <w:color w:val="auto"/>
            <w:sz w:val="22"/>
            <w:szCs w:val="22"/>
            <w:rPrChange w:id="435" w:author="Student" w:date="2011-05-09T13:45:00Z">
              <w:rPr>
                <w:rFonts w:ascii="Comic Sans MS" w:hAnsi="Comic Sans MS"/>
              </w:rPr>
            </w:rPrChange>
          </w:rPr>
          <w:delText>.</w:delText>
        </w:r>
      </w:del>
      <w:r w:rsidRPr="00D274B1">
        <w:rPr>
          <w:b w:val="0"/>
          <w:color w:val="auto"/>
          <w:sz w:val="22"/>
          <w:szCs w:val="22"/>
          <w:rPrChange w:id="436" w:author="Student" w:date="2011-05-09T13:45:00Z">
            <w:rPr>
              <w:rFonts w:ascii="Comic Sans MS" w:hAnsi="Comic Sans MS"/>
            </w:rPr>
          </w:rPrChange>
        </w:rPr>
        <w:t xml:space="preserve"> </w:t>
      </w:r>
      <w:del w:id="437" w:author="Student" w:date="2011-05-09T13:49:00Z">
        <w:r w:rsidR="00AB31DB" w:rsidRPr="00D274B1" w:rsidDel="002400AF">
          <w:rPr>
            <w:b w:val="0"/>
            <w:color w:val="auto"/>
            <w:sz w:val="22"/>
            <w:szCs w:val="22"/>
            <w:rPrChange w:id="438" w:author="Student" w:date="2011-05-09T13:45:00Z">
              <w:rPr>
                <w:rFonts w:ascii="Comic Sans MS" w:hAnsi="Comic Sans MS"/>
              </w:rPr>
            </w:rPrChange>
          </w:rPr>
          <w:delText>A</w:delText>
        </w:r>
      </w:del>
      <w:ins w:id="439" w:author="Student" w:date="2011-05-09T13:49:00Z">
        <w:r w:rsidR="002400AF">
          <w:rPr>
            <w:b w:val="0"/>
            <w:color w:val="auto"/>
            <w:sz w:val="22"/>
            <w:szCs w:val="22"/>
          </w:rPr>
          <w:t>a</w:t>
        </w:r>
      </w:ins>
      <w:r w:rsidR="00AB31DB" w:rsidRPr="00D274B1">
        <w:rPr>
          <w:b w:val="0"/>
          <w:color w:val="auto"/>
          <w:sz w:val="22"/>
          <w:szCs w:val="22"/>
          <w:rPrChange w:id="440" w:author="Student" w:date="2011-05-09T13:45:00Z">
            <w:rPr>
              <w:rFonts w:ascii="Comic Sans MS" w:hAnsi="Comic Sans MS"/>
            </w:rPr>
          </w:rPrChange>
        </w:rPr>
        <w:t xml:space="preserve">nd said </w:t>
      </w:r>
      <w:ins w:id="441" w:author="Student" w:date="2011-05-09T13:50:00Z">
        <w:r w:rsidR="002400AF">
          <w:rPr>
            <w:b w:val="0"/>
            <w:color w:val="auto"/>
            <w:sz w:val="22"/>
            <w:szCs w:val="22"/>
          </w:rPr>
          <w:t>“</w:t>
        </w:r>
      </w:ins>
      <w:r w:rsidR="00AB31DB" w:rsidRPr="00D274B1">
        <w:rPr>
          <w:b w:val="0"/>
          <w:color w:val="auto"/>
          <w:sz w:val="22"/>
          <w:szCs w:val="22"/>
          <w:rPrChange w:id="442" w:author="Student" w:date="2011-05-09T13:45:00Z">
            <w:rPr>
              <w:rFonts w:ascii="Comic Sans MS" w:hAnsi="Comic Sans MS"/>
            </w:rPr>
          </w:rPrChange>
        </w:rPr>
        <w:t xml:space="preserve">it </w:t>
      </w:r>
      <w:ins w:id="443" w:author="Student" w:date="2011-05-10T12:06:00Z">
        <w:r w:rsidR="002D2886">
          <w:rPr>
            <w:b w:val="0"/>
            <w:color w:val="auto"/>
            <w:sz w:val="22"/>
            <w:szCs w:val="22"/>
          </w:rPr>
          <w:t>had</w:t>
        </w:r>
      </w:ins>
      <w:r w:rsidR="00AB31DB" w:rsidRPr="00D274B1">
        <w:rPr>
          <w:b w:val="0"/>
          <w:color w:val="auto"/>
          <w:sz w:val="22"/>
          <w:szCs w:val="22"/>
          <w:rPrChange w:id="444" w:author="Student" w:date="2011-05-09T13:45:00Z">
            <w:rPr>
              <w:rFonts w:ascii="Comic Sans MS" w:hAnsi="Comic Sans MS"/>
            </w:rPr>
          </w:rPrChange>
        </w:rPr>
        <w:t xml:space="preserve"> be</w:t>
      </w:r>
      <w:ins w:id="445" w:author="Student" w:date="2011-05-09T13:50:00Z">
        <w:r w:rsidR="002400AF">
          <w:rPr>
            <w:b w:val="0"/>
            <w:color w:val="auto"/>
            <w:sz w:val="22"/>
            <w:szCs w:val="22"/>
          </w:rPr>
          <w:t>t</w:t>
        </w:r>
      </w:ins>
      <w:r w:rsidR="00AB31DB" w:rsidRPr="00D274B1">
        <w:rPr>
          <w:b w:val="0"/>
          <w:color w:val="auto"/>
          <w:sz w:val="22"/>
          <w:szCs w:val="22"/>
          <w:rPrChange w:id="446" w:author="Student" w:date="2011-05-09T13:45:00Z">
            <w:rPr>
              <w:rFonts w:ascii="Comic Sans MS" w:hAnsi="Comic Sans MS"/>
            </w:rPr>
          </w:rPrChange>
        </w:rPr>
        <w:t>ter w</w:t>
      </w:r>
      <w:del w:id="447" w:author="Student" w:date="2011-05-09T13:50:00Z">
        <w:r w:rsidR="00AB31DB" w:rsidRPr="00D274B1" w:rsidDel="002400AF">
          <w:rPr>
            <w:b w:val="0"/>
            <w:color w:val="auto"/>
            <w:sz w:val="22"/>
            <w:szCs w:val="22"/>
            <w:rPrChange w:id="448" w:author="Student" w:date="2011-05-09T13:45:00Z">
              <w:rPr>
                <w:rFonts w:ascii="Comic Sans MS" w:hAnsi="Comic Sans MS"/>
              </w:rPr>
            </w:rPrChange>
          </w:rPr>
          <w:delText>e</w:delText>
        </w:r>
      </w:del>
      <w:ins w:id="449" w:author="Student" w:date="2011-05-09T13:50:00Z">
        <w:r w:rsidR="002400AF">
          <w:rPr>
            <w:b w:val="0"/>
            <w:color w:val="auto"/>
            <w:sz w:val="22"/>
            <w:szCs w:val="22"/>
          </w:rPr>
          <w:t>o</w:t>
        </w:r>
      </w:ins>
      <w:r w:rsidR="00AB31DB" w:rsidRPr="00D274B1">
        <w:rPr>
          <w:b w:val="0"/>
          <w:color w:val="auto"/>
          <w:sz w:val="22"/>
          <w:szCs w:val="22"/>
          <w:rPrChange w:id="450" w:author="Student" w:date="2011-05-09T13:45:00Z">
            <w:rPr>
              <w:rFonts w:ascii="Comic Sans MS" w:hAnsi="Comic Sans MS"/>
            </w:rPr>
          </w:rPrChange>
        </w:rPr>
        <w:t>rk</w:t>
      </w:r>
      <w:ins w:id="451" w:author="Student" w:date="2011-05-09T13:50:00Z">
        <w:r w:rsidR="002400AF">
          <w:rPr>
            <w:b w:val="0"/>
            <w:color w:val="auto"/>
            <w:sz w:val="22"/>
            <w:szCs w:val="22"/>
          </w:rPr>
          <w:t>, it</w:t>
        </w:r>
      </w:ins>
      <w:ins w:id="452" w:author="Student" w:date="2011-05-10T12:06:00Z">
        <w:r w:rsidR="002D2886">
          <w:rPr>
            <w:b w:val="0"/>
            <w:color w:val="auto"/>
            <w:sz w:val="22"/>
            <w:szCs w:val="22"/>
          </w:rPr>
          <w:t xml:space="preserve"> had </w:t>
        </w:r>
      </w:ins>
      <w:del w:id="453" w:author="Student" w:date="2011-05-09T13:50:00Z">
        <w:r w:rsidR="00AB31DB" w:rsidRPr="00D274B1" w:rsidDel="002400AF">
          <w:rPr>
            <w:b w:val="0"/>
            <w:color w:val="auto"/>
            <w:sz w:val="22"/>
            <w:szCs w:val="22"/>
            <w:rPrChange w:id="454" w:author="Student" w:date="2011-05-09T13:45:00Z">
              <w:rPr>
                <w:rFonts w:ascii="Comic Sans MS" w:hAnsi="Comic Sans MS"/>
              </w:rPr>
            </w:rPrChange>
          </w:rPr>
          <w:delText xml:space="preserve"> it</w:delText>
        </w:r>
      </w:del>
      <w:ins w:id="455" w:author="Student" w:date="2011-05-09T12:20:00Z">
        <w:r w:rsidR="00613A4A" w:rsidRPr="00D274B1">
          <w:rPr>
            <w:b w:val="0"/>
            <w:color w:val="auto"/>
            <w:sz w:val="22"/>
            <w:szCs w:val="22"/>
            <w:rPrChange w:id="456" w:author="Student" w:date="2011-05-09T13:45:00Z">
              <w:rPr>
                <w:rFonts w:ascii="Comic Sans MS" w:hAnsi="Comic Sans MS"/>
              </w:rPr>
            </w:rPrChange>
          </w:rPr>
          <w:t xml:space="preserve"> </w:t>
        </w:r>
      </w:ins>
      <w:r w:rsidR="00AB31DB" w:rsidRPr="00D274B1">
        <w:rPr>
          <w:b w:val="0"/>
          <w:color w:val="auto"/>
          <w:sz w:val="22"/>
          <w:szCs w:val="22"/>
          <w:rPrChange w:id="457" w:author="Student" w:date="2011-05-09T13:45:00Z">
            <w:rPr>
              <w:rFonts w:ascii="Comic Sans MS" w:hAnsi="Comic Sans MS"/>
            </w:rPr>
          </w:rPrChange>
        </w:rPr>
        <w:t>be</w:t>
      </w:r>
      <w:ins w:id="458" w:author="Student" w:date="2011-05-09T13:50:00Z">
        <w:r w:rsidR="002400AF">
          <w:rPr>
            <w:b w:val="0"/>
            <w:color w:val="auto"/>
            <w:sz w:val="22"/>
            <w:szCs w:val="22"/>
          </w:rPr>
          <w:t>t</w:t>
        </w:r>
      </w:ins>
      <w:r w:rsidR="00AB31DB" w:rsidRPr="00D274B1">
        <w:rPr>
          <w:b w:val="0"/>
          <w:color w:val="auto"/>
          <w:sz w:val="22"/>
          <w:szCs w:val="22"/>
          <w:rPrChange w:id="459" w:author="Student" w:date="2011-05-09T13:45:00Z">
            <w:rPr>
              <w:rFonts w:ascii="Comic Sans MS" w:hAnsi="Comic Sans MS"/>
            </w:rPr>
          </w:rPrChange>
        </w:rPr>
        <w:t>ter w</w:t>
      </w:r>
      <w:ins w:id="460" w:author="Student" w:date="2011-05-09T13:50:00Z">
        <w:r w:rsidR="002400AF">
          <w:rPr>
            <w:b w:val="0"/>
            <w:color w:val="auto"/>
            <w:sz w:val="22"/>
            <w:szCs w:val="22"/>
          </w:rPr>
          <w:t>o</w:t>
        </w:r>
      </w:ins>
      <w:del w:id="461" w:author="Student" w:date="2011-05-09T13:50:00Z">
        <w:r w:rsidR="00AB31DB" w:rsidRPr="00D274B1" w:rsidDel="002400AF">
          <w:rPr>
            <w:b w:val="0"/>
            <w:color w:val="auto"/>
            <w:sz w:val="22"/>
            <w:szCs w:val="22"/>
            <w:rPrChange w:id="462" w:author="Student" w:date="2011-05-09T13:45:00Z">
              <w:rPr>
                <w:rFonts w:ascii="Comic Sans MS" w:hAnsi="Comic Sans MS"/>
              </w:rPr>
            </w:rPrChange>
          </w:rPr>
          <w:delText>e</w:delText>
        </w:r>
      </w:del>
      <w:r w:rsidR="00AB31DB" w:rsidRPr="00D274B1">
        <w:rPr>
          <w:b w:val="0"/>
          <w:color w:val="auto"/>
          <w:sz w:val="22"/>
          <w:szCs w:val="22"/>
          <w:rPrChange w:id="463" w:author="Student" w:date="2011-05-09T13:45:00Z">
            <w:rPr>
              <w:rFonts w:ascii="Comic Sans MS" w:hAnsi="Comic Sans MS"/>
            </w:rPr>
          </w:rPrChange>
        </w:rPr>
        <w:t>rk</w:t>
      </w:r>
      <w:ins w:id="464" w:author="Student" w:date="2011-05-09T13:50:00Z">
        <w:r w:rsidR="002400AF">
          <w:rPr>
            <w:b w:val="0"/>
            <w:color w:val="auto"/>
            <w:sz w:val="22"/>
            <w:szCs w:val="22"/>
          </w:rPr>
          <w:t>”,</w:t>
        </w:r>
      </w:ins>
      <w:r w:rsidR="00AB31DB" w:rsidRPr="00D274B1">
        <w:rPr>
          <w:b w:val="0"/>
          <w:color w:val="auto"/>
          <w:sz w:val="22"/>
          <w:szCs w:val="22"/>
          <w:rPrChange w:id="465" w:author="Student" w:date="2011-05-09T13:45:00Z">
            <w:rPr>
              <w:rFonts w:ascii="Comic Sans MS" w:hAnsi="Comic Sans MS"/>
            </w:rPr>
          </w:rPrChange>
        </w:rPr>
        <w:t xml:space="preserve"> but it didn</w:t>
      </w:r>
      <w:ins w:id="466" w:author="Student" w:date="2011-05-05T12:23:00Z">
        <w:r w:rsidR="00C73684" w:rsidRPr="00D274B1">
          <w:rPr>
            <w:b w:val="0"/>
            <w:color w:val="auto"/>
            <w:sz w:val="22"/>
            <w:szCs w:val="22"/>
            <w:rPrChange w:id="467" w:author="Student" w:date="2011-05-09T13:45:00Z">
              <w:rPr>
                <w:rFonts w:ascii="Comic Sans MS" w:hAnsi="Comic Sans MS"/>
              </w:rPr>
            </w:rPrChange>
          </w:rPr>
          <w:t>’</w:t>
        </w:r>
      </w:ins>
      <w:del w:id="468" w:author="Student" w:date="2011-05-09T13:50:00Z">
        <w:r w:rsidR="00AB31DB" w:rsidRPr="00D274B1" w:rsidDel="002400AF">
          <w:rPr>
            <w:b w:val="0"/>
            <w:color w:val="auto"/>
            <w:sz w:val="22"/>
            <w:szCs w:val="22"/>
            <w:rPrChange w:id="469" w:author="Student" w:date="2011-05-09T13:45:00Z">
              <w:rPr>
                <w:rFonts w:ascii="Comic Sans MS" w:hAnsi="Comic Sans MS"/>
              </w:rPr>
            </w:rPrChange>
          </w:rPr>
          <w:delText>,</w:delText>
        </w:r>
      </w:del>
      <w:r w:rsidR="00AB31DB" w:rsidRPr="00D274B1">
        <w:rPr>
          <w:b w:val="0"/>
          <w:color w:val="auto"/>
          <w:sz w:val="22"/>
          <w:szCs w:val="22"/>
          <w:rPrChange w:id="470" w:author="Student" w:date="2011-05-09T13:45:00Z">
            <w:rPr>
              <w:rFonts w:ascii="Comic Sans MS" w:hAnsi="Comic Sans MS"/>
            </w:rPr>
          </w:rPrChange>
        </w:rPr>
        <w:t xml:space="preserve">t </w:t>
      </w:r>
      <w:del w:id="471" w:author="Student" w:date="2011-05-05T12:27:00Z">
        <w:r w:rsidR="00AB31DB" w:rsidRPr="00D274B1" w:rsidDel="00510077">
          <w:rPr>
            <w:b w:val="0"/>
            <w:color w:val="auto"/>
            <w:sz w:val="22"/>
            <w:szCs w:val="22"/>
            <w:rPrChange w:id="472" w:author="Student" w:date="2011-05-09T13:45:00Z">
              <w:rPr>
                <w:rFonts w:ascii="Comic Sans MS" w:hAnsi="Comic Sans MS"/>
              </w:rPr>
            </w:rPrChange>
          </w:rPr>
          <w:delText>werk</w:delText>
        </w:r>
      </w:del>
      <w:ins w:id="473" w:author="Student" w:date="2011-05-05T12:27:00Z">
        <w:r w:rsidR="00510077" w:rsidRPr="00D274B1">
          <w:rPr>
            <w:b w:val="0"/>
            <w:color w:val="auto"/>
            <w:sz w:val="22"/>
            <w:szCs w:val="22"/>
            <w:rPrChange w:id="474" w:author="Student" w:date="2011-05-09T13:45:00Z">
              <w:rPr>
                <w:rFonts w:ascii="Comic Sans MS" w:hAnsi="Comic Sans MS"/>
              </w:rPr>
            </w:rPrChange>
          </w:rPr>
          <w:t>work</w:t>
        </w:r>
      </w:ins>
      <w:r w:rsidR="00AB31DB" w:rsidRPr="00D274B1">
        <w:rPr>
          <w:b w:val="0"/>
          <w:color w:val="auto"/>
          <w:sz w:val="22"/>
          <w:szCs w:val="22"/>
          <w:rPrChange w:id="475" w:author="Student" w:date="2011-05-09T13:45:00Z">
            <w:rPr>
              <w:rFonts w:ascii="Comic Sans MS" w:hAnsi="Comic Sans MS"/>
            </w:rPr>
          </w:rPrChange>
        </w:rPr>
        <w:t>. He said it will t</w:t>
      </w:r>
      <w:ins w:id="476" w:author="Student" w:date="2011-05-09T13:51:00Z">
        <w:r w:rsidR="002400AF">
          <w:rPr>
            <w:b w:val="0"/>
            <w:color w:val="auto"/>
            <w:sz w:val="22"/>
            <w:szCs w:val="22"/>
          </w:rPr>
          <w:t>u</w:t>
        </w:r>
      </w:ins>
      <w:del w:id="477" w:author="Student" w:date="2011-05-09T13:50:00Z">
        <w:r w:rsidR="00AB31DB" w:rsidRPr="00D274B1" w:rsidDel="002400AF">
          <w:rPr>
            <w:b w:val="0"/>
            <w:color w:val="auto"/>
            <w:sz w:val="22"/>
            <w:szCs w:val="22"/>
            <w:rPrChange w:id="478" w:author="Student" w:date="2011-05-09T13:45:00Z">
              <w:rPr>
                <w:rFonts w:ascii="Comic Sans MS" w:hAnsi="Comic Sans MS"/>
              </w:rPr>
            </w:rPrChange>
          </w:rPr>
          <w:delText>ai</w:delText>
        </w:r>
      </w:del>
      <w:r w:rsidR="00AB31DB" w:rsidRPr="00D274B1">
        <w:rPr>
          <w:b w:val="0"/>
          <w:color w:val="auto"/>
          <w:sz w:val="22"/>
          <w:szCs w:val="22"/>
          <w:rPrChange w:id="479" w:author="Student" w:date="2011-05-09T13:45:00Z">
            <w:rPr>
              <w:rFonts w:ascii="Comic Sans MS" w:hAnsi="Comic Sans MS"/>
            </w:rPr>
          </w:rPrChange>
        </w:rPr>
        <w:t>rn into a very r</w:t>
      </w:r>
      <w:ins w:id="480" w:author="Student" w:date="2011-05-09T13:51:00Z">
        <w:r w:rsidR="002400AF">
          <w:rPr>
            <w:b w:val="0"/>
            <w:color w:val="auto"/>
            <w:sz w:val="22"/>
            <w:szCs w:val="22"/>
          </w:rPr>
          <w:t>ar</w:t>
        </w:r>
      </w:ins>
      <w:del w:id="481" w:author="Student" w:date="2011-05-09T13:51:00Z">
        <w:r w:rsidR="00AB31DB" w:rsidRPr="00D274B1" w:rsidDel="002400AF">
          <w:rPr>
            <w:b w:val="0"/>
            <w:color w:val="auto"/>
            <w:sz w:val="22"/>
            <w:szCs w:val="22"/>
            <w:rPrChange w:id="482" w:author="Student" w:date="2011-05-09T13:45:00Z">
              <w:rPr>
                <w:rFonts w:ascii="Comic Sans MS" w:hAnsi="Comic Sans MS"/>
              </w:rPr>
            </w:rPrChange>
          </w:rPr>
          <w:delText>er</w:delText>
        </w:r>
      </w:del>
      <w:r w:rsidR="00AB31DB" w:rsidRPr="00D274B1">
        <w:rPr>
          <w:b w:val="0"/>
          <w:color w:val="auto"/>
          <w:sz w:val="22"/>
          <w:szCs w:val="22"/>
          <w:rPrChange w:id="483" w:author="Student" w:date="2011-05-09T13:45:00Z">
            <w:rPr>
              <w:rFonts w:ascii="Comic Sans MS" w:hAnsi="Comic Sans MS"/>
            </w:rPr>
          </w:rPrChange>
        </w:rPr>
        <w:t>e par</w:t>
      </w:r>
      <w:ins w:id="484" w:author="Student" w:date="2011-05-09T13:51:00Z">
        <w:r w:rsidR="002400AF">
          <w:rPr>
            <w:b w:val="0"/>
            <w:color w:val="auto"/>
            <w:sz w:val="22"/>
            <w:szCs w:val="22"/>
          </w:rPr>
          <w:t>r</w:t>
        </w:r>
      </w:ins>
      <w:r w:rsidR="00AB31DB" w:rsidRPr="00D274B1">
        <w:rPr>
          <w:b w:val="0"/>
          <w:color w:val="auto"/>
          <w:sz w:val="22"/>
          <w:szCs w:val="22"/>
          <w:rPrChange w:id="485" w:author="Student" w:date="2011-05-09T13:45:00Z">
            <w:rPr>
              <w:rFonts w:ascii="Comic Sans MS" w:hAnsi="Comic Sans MS"/>
            </w:rPr>
          </w:rPrChange>
        </w:rPr>
        <w:t>ot but it</w:t>
      </w:r>
      <w:r w:rsidR="0050023B" w:rsidRPr="00D274B1">
        <w:rPr>
          <w:b w:val="0"/>
          <w:color w:val="auto"/>
          <w:sz w:val="22"/>
          <w:szCs w:val="22"/>
          <w:rPrChange w:id="486" w:author="Student" w:date="2011-05-09T13:45:00Z">
            <w:rPr>
              <w:rFonts w:ascii="Comic Sans MS" w:hAnsi="Comic Sans MS"/>
            </w:rPr>
          </w:rPrChange>
        </w:rPr>
        <w:t xml:space="preserve"> didn</w:t>
      </w:r>
      <w:ins w:id="487" w:author="Student" w:date="2011-05-05T12:17:00Z">
        <w:r w:rsidR="00C73684" w:rsidRPr="00D274B1">
          <w:rPr>
            <w:b w:val="0"/>
            <w:color w:val="auto"/>
            <w:sz w:val="22"/>
            <w:szCs w:val="22"/>
            <w:rPrChange w:id="488" w:author="Student" w:date="2011-05-09T13:45:00Z">
              <w:rPr>
                <w:rFonts w:ascii="Comic Sans MS" w:hAnsi="Comic Sans MS"/>
              </w:rPr>
            </w:rPrChange>
          </w:rPr>
          <w:t>’</w:t>
        </w:r>
      </w:ins>
      <w:del w:id="489" w:author="Student" w:date="2011-05-05T12:16:00Z">
        <w:r w:rsidR="0050023B" w:rsidRPr="00D274B1" w:rsidDel="00C73684">
          <w:rPr>
            <w:b w:val="0"/>
            <w:color w:val="auto"/>
            <w:sz w:val="22"/>
            <w:szCs w:val="22"/>
            <w:rPrChange w:id="490" w:author="Student" w:date="2011-05-09T13:45:00Z">
              <w:rPr>
                <w:rFonts w:ascii="Comic Sans MS" w:hAnsi="Comic Sans MS"/>
              </w:rPr>
            </w:rPrChange>
          </w:rPr>
          <w:delText>,</w:delText>
        </w:r>
      </w:del>
      <w:r w:rsidR="0050023B" w:rsidRPr="00D274B1">
        <w:rPr>
          <w:b w:val="0"/>
          <w:color w:val="auto"/>
          <w:sz w:val="22"/>
          <w:szCs w:val="22"/>
          <w:rPrChange w:id="491" w:author="Student" w:date="2011-05-09T13:45:00Z">
            <w:rPr>
              <w:rFonts w:ascii="Comic Sans MS" w:hAnsi="Comic Sans MS"/>
            </w:rPr>
          </w:rPrChange>
        </w:rPr>
        <w:t>t</w:t>
      </w:r>
      <w:ins w:id="492" w:author="Student" w:date="2011-05-09T13:51:00Z">
        <w:r w:rsidR="002400AF">
          <w:rPr>
            <w:b w:val="0"/>
            <w:color w:val="auto"/>
            <w:sz w:val="22"/>
            <w:szCs w:val="22"/>
          </w:rPr>
          <w:t xml:space="preserve">. </w:t>
        </w:r>
      </w:ins>
      <w:del w:id="493" w:author="Student" w:date="2011-05-09T13:51:00Z">
        <w:r w:rsidR="0050023B" w:rsidRPr="00D274B1" w:rsidDel="002400AF">
          <w:rPr>
            <w:b w:val="0"/>
            <w:color w:val="auto"/>
            <w:sz w:val="22"/>
            <w:szCs w:val="22"/>
            <w:rPrChange w:id="494" w:author="Student" w:date="2011-05-09T13:45:00Z">
              <w:rPr>
                <w:rFonts w:ascii="Comic Sans MS" w:hAnsi="Comic Sans MS"/>
              </w:rPr>
            </w:rPrChange>
          </w:rPr>
          <w:delText xml:space="preserve"> b</w:delText>
        </w:r>
      </w:del>
      <w:ins w:id="495" w:author="Student" w:date="2011-05-09T13:51:00Z">
        <w:r w:rsidR="002400AF">
          <w:rPr>
            <w:b w:val="0"/>
            <w:color w:val="auto"/>
            <w:sz w:val="22"/>
            <w:szCs w:val="22"/>
          </w:rPr>
          <w:t>B</w:t>
        </w:r>
      </w:ins>
      <w:r w:rsidR="0050023B" w:rsidRPr="00D274B1">
        <w:rPr>
          <w:b w:val="0"/>
          <w:color w:val="auto"/>
          <w:sz w:val="22"/>
          <w:szCs w:val="22"/>
          <w:rPrChange w:id="496" w:author="Student" w:date="2011-05-09T13:45:00Z">
            <w:rPr>
              <w:rFonts w:ascii="Comic Sans MS" w:hAnsi="Comic Sans MS"/>
            </w:rPr>
          </w:rPrChange>
        </w:rPr>
        <w:t>y that time the pot had filled up ag</w:t>
      </w:r>
      <w:ins w:id="497" w:author="Student" w:date="2011-05-09T13:51:00Z">
        <w:r w:rsidR="002400AF">
          <w:rPr>
            <w:b w:val="0"/>
            <w:color w:val="auto"/>
            <w:sz w:val="22"/>
            <w:szCs w:val="22"/>
          </w:rPr>
          <w:t>ain.</w:t>
        </w:r>
      </w:ins>
      <w:del w:id="498" w:author="Student" w:date="2011-05-09T13:51:00Z">
        <w:r w:rsidR="0050023B" w:rsidRPr="00D274B1" w:rsidDel="002400AF">
          <w:rPr>
            <w:b w:val="0"/>
            <w:color w:val="auto"/>
            <w:sz w:val="22"/>
            <w:szCs w:val="22"/>
            <w:rPrChange w:id="499" w:author="Student" w:date="2011-05-09T13:45:00Z">
              <w:rPr>
                <w:rFonts w:ascii="Comic Sans MS" w:hAnsi="Comic Sans MS"/>
              </w:rPr>
            </w:rPrChange>
          </w:rPr>
          <w:delText>an</w:delText>
        </w:r>
      </w:del>
      <w:del w:id="500" w:author="Student" w:date="2011-05-05T12:19:00Z">
        <w:r w:rsidR="0050023B" w:rsidRPr="00D274B1" w:rsidDel="00C73684">
          <w:rPr>
            <w:b w:val="0"/>
            <w:color w:val="auto"/>
            <w:sz w:val="22"/>
            <w:szCs w:val="22"/>
            <w:rPrChange w:id="501" w:author="Student" w:date="2011-05-09T13:45:00Z">
              <w:rPr>
                <w:rFonts w:ascii="Comic Sans MS" w:hAnsi="Comic Sans MS"/>
              </w:rPr>
            </w:rPrChange>
          </w:rPr>
          <w:delText>e</w:delText>
        </w:r>
      </w:del>
      <w:r w:rsidR="0050023B" w:rsidRPr="00D274B1">
        <w:rPr>
          <w:b w:val="0"/>
          <w:color w:val="auto"/>
          <w:sz w:val="22"/>
          <w:szCs w:val="22"/>
          <w:rPrChange w:id="502" w:author="Student" w:date="2011-05-09T13:45:00Z">
            <w:rPr>
              <w:rFonts w:ascii="Comic Sans MS" w:hAnsi="Comic Sans MS"/>
            </w:rPr>
          </w:rPrChange>
        </w:rPr>
        <w:t xml:space="preserve"> E</w:t>
      </w:r>
      <w:del w:id="503" w:author="Student" w:date="2011-05-09T13:51:00Z">
        <w:r w:rsidR="0050023B" w:rsidRPr="00D274B1" w:rsidDel="002400AF">
          <w:rPr>
            <w:b w:val="0"/>
            <w:color w:val="auto"/>
            <w:sz w:val="22"/>
            <w:szCs w:val="22"/>
            <w:rPrChange w:id="504" w:author="Student" w:date="2011-05-09T13:45:00Z">
              <w:rPr>
                <w:rFonts w:ascii="Comic Sans MS" w:hAnsi="Comic Sans MS"/>
              </w:rPr>
            </w:rPrChange>
          </w:rPr>
          <w:delText>l</w:delText>
        </w:r>
      </w:del>
      <w:r w:rsidR="0050023B" w:rsidRPr="00D274B1">
        <w:rPr>
          <w:b w:val="0"/>
          <w:color w:val="auto"/>
          <w:sz w:val="22"/>
          <w:szCs w:val="22"/>
          <w:rPrChange w:id="505" w:author="Student" w:date="2011-05-09T13:45:00Z">
            <w:rPr>
              <w:rFonts w:ascii="Comic Sans MS" w:hAnsi="Comic Sans MS"/>
            </w:rPr>
          </w:rPrChange>
        </w:rPr>
        <w:t>lgrego</w:t>
      </w:r>
      <w:ins w:id="506" w:author="Student" w:date="2011-05-05T12:18:00Z">
        <w:r w:rsidR="00C73684" w:rsidRPr="00D274B1">
          <w:rPr>
            <w:b w:val="0"/>
            <w:color w:val="auto"/>
            <w:sz w:val="22"/>
            <w:szCs w:val="22"/>
            <w:rPrChange w:id="507" w:author="Student" w:date="2011-05-09T13:45:00Z">
              <w:rPr>
                <w:rFonts w:ascii="Comic Sans MS" w:hAnsi="Comic Sans MS"/>
              </w:rPr>
            </w:rPrChange>
          </w:rPr>
          <w:t>e</w:t>
        </w:r>
      </w:ins>
      <w:r w:rsidR="0050023B" w:rsidRPr="00D274B1">
        <w:rPr>
          <w:b w:val="0"/>
          <w:color w:val="auto"/>
          <w:sz w:val="22"/>
          <w:szCs w:val="22"/>
          <w:rPrChange w:id="508" w:author="Student" w:date="2011-05-09T13:45:00Z">
            <w:rPr>
              <w:rFonts w:ascii="Comic Sans MS" w:hAnsi="Comic Sans MS"/>
            </w:rPr>
          </w:rPrChange>
        </w:rPr>
        <w:t xml:space="preserve"> had to po</w:t>
      </w:r>
      <w:ins w:id="509" w:author="Student" w:date="2011-05-05T12:22:00Z">
        <w:r w:rsidR="00C73684" w:rsidRPr="00D274B1">
          <w:rPr>
            <w:b w:val="0"/>
            <w:color w:val="auto"/>
            <w:sz w:val="22"/>
            <w:szCs w:val="22"/>
            <w:rPrChange w:id="510" w:author="Student" w:date="2011-05-09T13:45:00Z">
              <w:rPr>
                <w:rFonts w:ascii="Comic Sans MS" w:hAnsi="Comic Sans MS"/>
              </w:rPr>
            </w:rPrChange>
          </w:rPr>
          <w:t>u</w:t>
        </w:r>
      </w:ins>
      <w:r w:rsidR="0050023B" w:rsidRPr="00D274B1">
        <w:rPr>
          <w:b w:val="0"/>
          <w:color w:val="auto"/>
          <w:sz w:val="22"/>
          <w:szCs w:val="22"/>
          <w:rPrChange w:id="511" w:author="Student" w:date="2011-05-09T13:45:00Z">
            <w:rPr>
              <w:rFonts w:ascii="Comic Sans MS" w:hAnsi="Comic Sans MS"/>
            </w:rPr>
          </w:rPrChange>
        </w:rPr>
        <w:t>r it out ag</w:t>
      </w:r>
      <w:ins w:id="512" w:author="Student" w:date="2011-05-09T13:51:00Z">
        <w:r w:rsidR="002400AF">
          <w:rPr>
            <w:b w:val="0"/>
            <w:color w:val="auto"/>
            <w:sz w:val="22"/>
            <w:szCs w:val="22"/>
          </w:rPr>
          <w:t>ain.</w:t>
        </w:r>
      </w:ins>
      <w:del w:id="513" w:author="Student" w:date="2011-05-09T13:51:00Z">
        <w:r w:rsidR="0050023B" w:rsidRPr="00D274B1" w:rsidDel="002400AF">
          <w:rPr>
            <w:b w:val="0"/>
            <w:color w:val="auto"/>
            <w:sz w:val="22"/>
            <w:szCs w:val="22"/>
            <w:rPrChange w:id="514" w:author="Student" w:date="2011-05-09T13:45:00Z">
              <w:rPr>
                <w:rFonts w:ascii="Comic Sans MS" w:hAnsi="Comic Sans MS"/>
              </w:rPr>
            </w:rPrChange>
          </w:rPr>
          <w:delText>ane</w:delText>
        </w:r>
      </w:del>
      <w:r w:rsidR="0050023B" w:rsidRPr="00D274B1">
        <w:rPr>
          <w:b w:val="0"/>
          <w:color w:val="auto"/>
          <w:sz w:val="22"/>
          <w:szCs w:val="22"/>
          <w:rPrChange w:id="515" w:author="Student" w:date="2011-05-09T13:45:00Z">
            <w:rPr>
              <w:rFonts w:ascii="Comic Sans MS" w:hAnsi="Comic Sans MS"/>
            </w:rPr>
          </w:rPrChange>
        </w:rPr>
        <w:t xml:space="preserve"> </w:t>
      </w:r>
      <w:del w:id="516" w:author="Student" w:date="2011-05-09T13:51:00Z">
        <w:r w:rsidR="0050023B" w:rsidRPr="00D274B1" w:rsidDel="002400AF">
          <w:rPr>
            <w:b w:val="0"/>
            <w:color w:val="auto"/>
            <w:sz w:val="22"/>
            <w:szCs w:val="22"/>
            <w:rPrChange w:id="517" w:author="Student" w:date="2011-05-09T13:45:00Z">
              <w:rPr>
                <w:rFonts w:ascii="Comic Sans MS" w:hAnsi="Comic Sans MS"/>
              </w:rPr>
            </w:rPrChange>
          </w:rPr>
          <w:delText xml:space="preserve"> t</w:delText>
        </w:r>
      </w:del>
      <w:ins w:id="518" w:author="Student" w:date="2011-05-09T13:51:00Z">
        <w:r w:rsidR="002400AF">
          <w:rPr>
            <w:b w:val="0"/>
            <w:color w:val="auto"/>
            <w:sz w:val="22"/>
            <w:szCs w:val="22"/>
          </w:rPr>
          <w:t>T</w:t>
        </w:r>
      </w:ins>
      <w:r w:rsidR="0050023B" w:rsidRPr="00D274B1">
        <w:rPr>
          <w:b w:val="0"/>
          <w:color w:val="auto"/>
          <w:sz w:val="22"/>
          <w:szCs w:val="22"/>
          <w:rPrChange w:id="519" w:author="Student" w:date="2011-05-09T13:45:00Z">
            <w:rPr>
              <w:rFonts w:ascii="Comic Sans MS" w:hAnsi="Comic Sans MS"/>
            </w:rPr>
          </w:rPrChange>
        </w:rPr>
        <w:t xml:space="preserve">hen </w:t>
      </w:r>
      <w:ins w:id="520" w:author="Student" w:date="2011-05-09T13:51:00Z">
        <w:r w:rsidR="002400AF">
          <w:rPr>
            <w:b w:val="0"/>
            <w:color w:val="auto"/>
            <w:sz w:val="22"/>
            <w:szCs w:val="22"/>
          </w:rPr>
          <w:t>S</w:t>
        </w:r>
      </w:ins>
      <w:ins w:id="521" w:author="Student" w:date="2011-05-09T12:20:00Z">
        <w:r w:rsidR="00613A4A" w:rsidRPr="00D274B1">
          <w:rPr>
            <w:b w:val="0"/>
            <w:color w:val="auto"/>
            <w:sz w:val="22"/>
            <w:szCs w:val="22"/>
            <w:rPrChange w:id="522" w:author="Student" w:date="2011-05-09T13:45:00Z">
              <w:rPr>
                <w:rFonts w:ascii="Comic Sans MS" w:hAnsi="Comic Sans MS"/>
              </w:rPr>
            </w:rPrChange>
          </w:rPr>
          <w:t>ue</w:t>
        </w:r>
      </w:ins>
      <w:ins w:id="523" w:author="Student" w:date="2011-05-09T13:51:00Z">
        <w:r w:rsidR="002400AF">
          <w:rPr>
            <w:b w:val="0"/>
            <w:color w:val="auto"/>
            <w:sz w:val="22"/>
            <w:szCs w:val="22"/>
          </w:rPr>
          <w:t>,</w:t>
        </w:r>
      </w:ins>
      <w:del w:id="524" w:author="Student" w:date="2011-05-09T12:20:00Z">
        <w:r w:rsidR="0050023B" w:rsidRPr="00D274B1" w:rsidDel="00613A4A">
          <w:rPr>
            <w:b w:val="0"/>
            <w:color w:val="auto"/>
            <w:sz w:val="22"/>
            <w:szCs w:val="22"/>
            <w:rPrChange w:id="525" w:author="Student" w:date="2011-05-09T13:45:00Z">
              <w:rPr>
                <w:rFonts w:ascii="Comic Sans MS" w:hAnsi="Comic Sans MS"/>
              </w:rPr>
            </w:rPrChange>
          </w:rPr>
          <w:delText>Sooe</w:delText>
        </w:r>
      </w:del>
      <w:r w:rsidR="0050023B" w:rsidRPr="00D274B1">
        <w:rPr>
          <w:b w:val="0"/>
          <w:color w:val="auto"/>
          <w:sz w:val="22"/>
          <w:szCs w:val="22"/>
          <w:rPrChange w:id="526" w:author="Student" w:date="2011-05-09T13:45:00Z">
            <w:rPr>
              <w:rFonts w:ascii="Comic Sans MS" w:hAnsi="Comic Sans MS"/>
            </w:rPr>
          </w:rPrChange>
        </w:rPr>
        <w:t xml:space="preserve"> E</w:t>
      </w:r>
      <w:del w:id="527" w:author="Student" w:date="2011-05-09T13:52:00Z">
        <w:r w:rsidR="0050023B" w:rsidRPr="00D274B1" w:rsidDel="002400AF">
          <w:rPr>
            <w:b w:val="0"/>
            <w:color w:val="auto"/>
            <w:sz w:val="22"/>
            <w:szCs w:val="22"/>
            <w:rPrChange w:id="528" w:author="Student" w:date="2011-05-09T13:45:00Z">
              <w:rPr>
                <w:rFonts w:ascii="Comic Sans MS" w:hAnsi="Comic Sans MS"/>
              </w:rPr>
            </w:rPrChange>
          </w:rPr>
          <w:delText>l</w:delText>
        </w:r>
      </w:del>
      <w:r w:rsidR="0050023B" w:rsidRPr="00D274B1">
        <w:rPr>
          <w:b w:val="0"/>
          <w:color w:val="auto"/>
          <w:sz w:val="22"/>
          <w:szCs w:val="22"/>
          <w:rPrChange w:id="529" w:author="Student" w:date="2011-05-09T13:45:00Z">
            <w:rPr>
              <w:rFonts w:ascii="Comic Sans MS" w:hAnsi="Comic Sans MS"/>
            </w:rPr>
          </w:rPrChange>
        </w:rPr>
        <w:t>lgrego</w:t>
      </w:r>
      <w:ins w:id="530" w:author="Student" w:date="2011-05-05T12:22:00Z">
        <w:r w:rsidR="00C73684" w:rsidRPr="00D274B1">
          <w:rPr>
            <w:b w:val="0"/>
            <w:color w:val="auto"/>
            <w:sz w:val="22"/>
            <w:szCs w:val="22"/>
            <w:rPrChange w:id="531" w:author="Student" w:date="2011-05-09T13:45:00Z">
              <w:rPr>
                <w:rFonts w:ascii="Comic Sans MS" w:hAnsi="Comic Sans MS"/>
              </w:rPr>
            </w:rPrChange>
          </w:rPr>
          <w:t>e</w:t>
        </w:r>
      </w:ins>
      <w:ins w:id="532" w:author="Student" w:date="2011-05-09T13:52:00Z">
        <w:r w:rsidR="002400AF">
          <w:rPr>
            <w:b w:val="0"/>
            <w:color w:val="auto"/>
            <w:sz w:val="22"/>
            <w:szCs w:val="22"/>
          </w:rPr>
          <w:t>’</w:t>
        </w:r>
      </w:ins>
      <w:r w:rsidR="0050023B" w:rsidRPr="00D274B1">
        <w:rPr>
          <w:b w:val="0"/>
          <w:color w:val="auto"/>
          <w:sz w:val="22"/>
          <w:szCs w:val="22"/>
          <w:rPrChange w:id="533" w:author="Student" w:date="2011-05-09T13:45:00Z">
            <w:rPr>
              <w:rFonts w:ascii="Comic Sans MS" w:hAnsi="Comic Sans MS"/>
            </w:rPr>
          </w:rPrChange>
        </w:rPr>
        <w:t>s wife br</w:t>
      </w:r>
      <w:ins w:id="534" w:author="Student" w:date="2011-05-09T13:52:00Z">
        <w:r w:rsidR="002400AF">
          <w:rPr>
            <w:b w:val="0"/>
            <w:color w:val="auto"/>
            <w:sz w:val="22"/>
            <w:szCs w:val="22"/>
          </w:rPr>
          <w:t>ought</w:t>
        </w:r>
      </w:ins>
      <w:del w:id="535" w:author="Student" w:date="2011-05-05T12:19:00Z">
        <w:r w:rsidR="0050023B" w:rsidRPr="00D274B1" w:rsidDel="00C73684">
          <w:rPr>
            <w:b w:val="0"/>
            <w:color w:val="auto"/>
            <w:sz w:val="22"/>
            <w:szCs w:val="22"/>
            <w:rPrChange w:id="536" w:author="Student" w:date="2011-05-09T13:45:00Z">
              <w:rPr>
                <w:rFonts w:ascii="Comic Sans MS" w:hAnsi="Comic Sans MS"/>
              </w:rPr>
            </w:rPrChange>
          </w:rPr>
          <w:delText>ung</w:delText>
        </w:r>
      </w:del>
      <w:r w:rsidR="0050023B" w:rsidRPr="00D274B1">
        <w:rPr>
          <w:b w:val="0"/>
          <w:color w:val="auto"/>
          <w:sz w:val="22"/>
          <w:szCs w:val="22"/>
          <w:rPrChange w:id="537" w:author="Student" w:date="2011-05-09T13:45:00Z">
            <w:rPr>
              <w:rFonts w:ascii="Comic Sans MS" w:hAnsi="Comic Sans MS"/>
            </w:rPr>
          </w:rPrChange>
        </w:rPr>
        <w:t xml:space="preserve"> out a </w:t>
      </w:r>
      <w:r w:rsidR="00120CF4" w:rsidRPr="00D274B1">
        <w:rPr>
          <w:b w:val="0"/>
          <w:color w:val="auto"/>
          <w:sz w:val="22"/>
          <w:szCs w:val="22"/>
          <w:rPrChange w:id="538" w:author="Student" w:date="2011-05-09T13:45:00Z">
            <w:rPr>
              <w:rFonts w:ascii="Comic Sans MS" w:hAnsi="Comic Sans MS"/>
            </w:rPr>
          </w:rPrChange>
        </w:rPr>
        <w:t xml:space="preserve">big red box. Inside that </w:t>
      </w:r>
      <w:del w:id="539" w:author="Student" w:date="2011-05-09T13:52:00Z">
        <w:r w:rsidR="00120CF4" w:rsidRPr="00D274B1" w:rsidDel="002400AF">
          <w:rPr>
            <w:b w:val="0"/>
            <w:color w:val="auto"/>
            <w:sz w:val="22"/>
            <w:szCs w:val="22"/>
            <w:rPrChange w:id="540" w:author="Student" w:date="2011-05-09T13:45:00Z">
              <w:rPr>
                <w:rFonts w:ascii="Comic Sans MS" w:hAnsi="Comic Sans MS"/>
              </w:rPr>
            </w:rPrChange>
          </w:rPr>
          <w:delText xml:space="preserve"> </w:delText>
        </w:r>
      </w:del>
      <w:r w:rsidR="00120CF4" w:rsidRPr="00D274B1">
        <w:rPr>
          <w:b w:val="0"/>
          <w:color w:val="auto"/>
          <w:sz w:val="22"/>
          <w:szCs w:val="22"/>
          <w:rPrChange w:id="541" w:author="Student" w:date="2011-05-09T13:45:00Z">
            <w:rPr>
              <w:rFonts w:ascii="Comic Sans MS" w:hAnsi="Comic Sans MS"/>
            </w:rPr>
          </w:rPrChange>
        </w:rPr>
        <w:t>big red box there was a smaller green box</w:t>
      </w:r>
      <w:r w:rsidR="00BE4466" w:rsidRPr="00D274B1">
        <w:rPr>
          <w:b w:val="0"/>
          <w:color w:val="auto"/>
          <w:sz w:val="22"/>
          <w:szCs w:val="22"/>
          <w:rPrChange w:id="542" w:author="Student" w:date="2011-05-09T13:45:00Z">
            <w:rPr>
              <w:rFonts w:ascii="Comic Sans MS" w:hAnsi="Comic Sans MS"/>
            </w:rPr>
          </w:rPrChange>
        </w:rPr>
        <w:t xml:space="preserve"> </w:t>
      </w:r>
      <w:r w:rsidR="00120CF4" w:rsidRPr="00D274B1">
        <w:rPr>
          <w:b w:val="0"/>
          <w:color w:val="auto"/>
          <w:sz w:val="22"/>
          <w:szCs w:val="22"/>
          <w:rPrChange w:id="543" w:author="Student" w:date="2011-05-09T13:45:00Z">
            <w:rPr>
              <w:rFonts w:ascii="Comic Sans MS" w:hAnsi="Comic Sans MS"/>
            </w:rPr>
          </w:rPrChange>
        </w:rPr>
        <w:t>inside</w:t>
      </w:r>
      <w:ins w:id="544" w:author="Student" w:date="2011-05-09T13:52:00Z">
        <w:r w:rsidR="002400AF">
          <w:rPr>
            <w:b w:val="0"/>
            <w:color w:val="auto"/>
            <w:sz w:val="22"/>
            <w:szCs w:val="22"/>
          </w:rPr>
          <w:t>.</w:t>
        </w:r>
      </w:ins>
      <w:r w:rsidR="00120CF4" w:rsidRPr="00D274B1">
        <w:rPr>
          <w:b w:val="0"/>
          <w:color w:val="auto"/>
          <w:sz w:val="22"/>
          <w:szCs w:val="22"/>
          <w:rPrChange w:id="545" w:author="Student" w:date="2011-05-09T13:45:00Z">
            <w:rPr>
              <w:rFonts w:ascii="Comic Sans MS" w:hAnsi="Comic Sans MS"/>
            </w:rPr>
          </w:rPrChange>
        </w:rPr>
        <w:t xml:space="preserve"> </w:t>
      </w:r>
      <w:ins w:id="546" w:author="Student" w:date="2011-05-09T13:52:00Z">
        <w:r w:rsidR="002400AF">
          <w:rPr>
            <w:b w:val="0"/>
            <w:color w:val="auto"/>
            <w:sz w:val="22"/>
            <w:szCs w:val="22"/>
          </w:rPr>
          <w:t>In t</w:t>
        </w:r>
      </w:ins>
      <w:del w:id="547" w:author="Student" w:date="2011-05-09T13:52:00Z">
        <w:r w:rsidR="00120CF4" w:rsidRPr="00D274B1" w:rsidDel="002400AF">
          <w:rPr>
            <w:b w:val="0"/>
            <w:color w:val="auto"/>
            <w:sz w:val="22"/>
            <w:szCs w:val="22"/>
            <w:rPrChange w:id="548" w:author="Student" w:date="2011-05-09T13:45:00Z">
              <w:rPr>
                <w:rFonts w:ascii="Comic Sans MS" w:hAnsi="Comic Sans MS"/>
              </w:rPr>
            </w:rPrChange>
          </w:rPr>
          <w:delText>t</w:delText>
        </w:r>
      </w:del>
      <w:r w:rsidR="00120CF4" w:rsidRPr="00D274B1">
        <w:rPr>
          <w:b w:val="0"/>
          <w:color w:val="auto"/>
          <w:sz w:val="22"/>
          <w:szCs w:val="22"/>
          <w:rPrChange w:id="549" w:author="Student" w:date="2011-05-09T13:45:00Z">
            <w:rPr>
              <w:rFonts w:ascii="Comic Sans MS" w:hAnsi="Comic Sans MS"/>
            </w:rPr>
          </w:rPrChange>
        </w:rPr>
        <w:t>he green box there was</w:t>
      </w:r>
      <w:r w:rsidR="00476AFF" w:rsidRPr="00D274B1">
        <w:rPr>
          <w:b w:val="0"/>
          <w:color w:val="auto"/>
          <w:sz w:val="22"/>
          <w:szCs w:val="22"/>
          <w:rPrChange w:id="550" w:author="Student" w:date="2011-05-09T13:45:00Z">
            <w:rPr>
              <w:rFonts w:ascii="Comic Sans MS" w:hAnsi="Comic Sans MS"/>
            </w:rPr>
          </w:rPrChange>
        </w:rPr>
        <w:t xml:space="preserve"> a blue </w:t>
      </w:r>
      <w:del w:id="551" w:author="Student" w:date="2011-05-05T12:36:00Z">
        <w:r w:rsidR="00476AFF" w:rsidRPr="00D274B1" w:rsidDel="00507B94">
          <w:rPr>
            <w:b w:val="0"/>
            <w:color w:val="auto"/>
            <w:sz w:val="22"/>
            <w:szCs w:val="22"/>
            <w:rPrChange w:id="552" w:author="Student" w:date="2011-05-09T13:45:00Z">
              <w:rPr>
                <w:rFonts w:ascii="Comic Sans MS" w:hAnsi="Comic Sans MS"/>
              </w:rPr>
            </w:rPrChange>
          </w:rPr>
          <w:delText>box</w:delText>
        </w:r>
      </w:del>
      <w:del w:id="553" w:author="Student" w:date="2011-05-05T12:28:00Z">
        <w:r w:rsidR="00476AFF" w:rsidRPr="00D274B1" w:rsidDel="00510077">
          <w:rPr>
            <w:b w:val="0"/>
            <w:color w:val="auto"/>
            <w:sz w:val="22"/>
            <w:szCs w:val="22"/>
            <w:rPrChange w:id="554" w:author="Student" w:date="2011-05-09T13:45:00Z">
              <w:rPr>
                <w:rFonts w:ascii="Comic Sans MS" w:hAnsi="Comic Sans MS"/>
              </w:rPr>
            </w:rPrChange>
          </w:rPr>
          <w:delText xml:space="preserve"> </w:delText>
        </w:r>
      </w:del>
      <w:del w:id="555" w:author="Student" w:date="2011-05-05T12:36:00Z">
        <w:r w:rsidR="00476AFF" w:rsidRPr="00D274B1" w:rsidDel="00507B94">
          <w:rPr>
            <w:b w:val="0"/>
            <w:color w:val="auto"/>
            <w:sz w:val="22"/>
            <w:szCs w:val="22"/>
            <w:rPrChange w:id="556" w:author="Student" w:date="2011-05-09T13:45:00Z">
              <w:rPr>
                <w:rFonts w:ascii="Comic Sans MS" w:hAnsi="Comic Sans MS"/>
              </w:rPr>
            </w:rPrChange>
          </w:rPr>
          <w:delText>inside</w:delText>
        </w:r>
      </w:del>
      <w:ins w:id="557" w:author="Student" w:date="2011-05-05T12:36:00Z">
        <w:r w:rsidR="00507B94" w:rsidRPr="00D274B1">
          <w:rPr>
            <w:b w:val="0"/>
            <w:color w:val="auto"/>
            <w:sz w:val="22"/>
            <w:szCs w:val="22"/>
            <w:rPrChange w:id="558" w:author="Student" w:date="2011-05-09T13:45:00Z">
              <w:rPr>
                <w:rFonts w:ascii="Comic Sans MS" w:hAnsi="Comic Sans MS"/>
              </w:rPr>
            </w:rPrChange>
          </w:rPr>
          <w:t>box</w:t>
        </w:r>
      </w:ins>
      <w:ins w:id="559" w:author="Student" w:date="2011-05-09T13:52:00Z">
        <w:r w:rsidR="002400AF">
          <w:rPr>
            <w:b w:val="0"/>
            <w:color w:val="auto"/>
            <w:sz w:val="22"/>
            <w:szCs w:val="22"/>
          </w:rPr>
          <w:t xml:space="preserve"> and</w:t>
        </w:r>
      </w:ins>
      <w:ins w:id="560" w:author="Student" w:date="2011-05-05T12:36:00Z">
        <w:r w:rsidR="00507B94" w:rsidRPr="00D274B1">
          <w:rPr>
            <w:b w:val="0"/>
            <w:color w:val="auto"/>
            <w:sz w:val="22"/>
            <w:szCs w:val="22"/>
            <w:rPrChange w:id="561" w:author="Student" w:date="2011-05-09T13:45:00Z">
              <w:rPr>
                <w:rFonts w:ascii="Comic Sans MS" w:hAnsi="Comic Sans MS"/>
              </w:rPr>
            </w:rPrChange>
          </w:rPr>
          <w:t xml:space="preserve"> inside</w:t>
        </w:r>
      </w:ins>
      <w:r w:rsidR="00476AFF" w:rsidRPr="00D274B1">
        <w:rPr>
          <w:b w:val="0"/>
          <w:color w:val="auto"/>
          <w:sz w:val="22"/>
          <w:szCs w:val="22"/>
          <w:rPrChange w:id="562" w:author="Student" w:date="2011-05-09T13:45:00Z">
            <w:rPr>
              <w:rFonts w:ascii="Comic Sans MS" w:hAnsi="Comic Sans MS"/>
            </w:rPr>
          </w:rPrChange>
        </w:rPr>
        <w:t xml:space="preserve"> that box there </w:t>
      </w:r>
      <w:r w:rsidR="00476AFF" w:rsidRPr="00D274B1">
        <w:rPr>
          <w:b w:val="0"/>
          <w:color w:val="auto"/>
          <w:sz w:val="22"/>
          <w:szCs w:val="22"/>
          <w:rPrChange w:id="563" w:author="Student" w:date="2011-05-09T13:46:00Z">
            <w:rPr>
              <w:rFonts w:ascii="Comic Sans MS" w:hAnsi="Comic Sans MS"/>
            </w:rPr>
          </w:rPrChange>
        </w:rPr>
        <w:t>was a</w:t>
      </w:r>
      <w:ins w:id="564" w:author="Student" w:date="2011-05-09T13:53:00Z">
        <w:r w:rsidR="002400AF">
          <w:rPr>
            <w:b w:val="0"/>
            <w:color w:val="auto"/>
            <w:sz w:val="22"/>
            <w:szCs w:val="22"/>
          </w:rPr>
          <w:t>n</w:t>
        </w:r>
      </w:ins>
      <w:r w:rsidR="00476AFF" w:rsidRPr="00D274B1">
        <w:rPr>
          <w:b w:val="0"/>
          <w:color w:val="auto"/>
          <w:sz w:val="22"/>
          <w:szCs w:val="22"/>
          <w:rPrChange w:id="565" w:author="Student" w:date="2011-05-09T13:46:00Z">
            <w:rPr>
              <w:rFonts w:ascii="Comic Sans MS" w:hAnsi="Comic Sans MS"/>
            </w:rPr>
          </w:rPrChange>
        </w:rPr>
        <w:t xml:space="preserve"> orange </w:t>
      </w:r>
      <w:ins w:id="566" w:author="Student" w:date="2011-05-09T13:53:00Z">
        <w:r w:rsidR="002400AF">
          <w:rPr>
            <w:b w:val="0"/>
            <w:color w:val="auto"/>
            <w:sz w:val="22"/>
            <w:szCs w:val="22"/>
          </w:rPr>
          <w:t xml:space="preserve">box and </w:t>
        </w:r>
      </w:ins>
      <w:r w:rsidR="00476AFF" w:rsidRPr="00D274B1">
        <w:rPr>
          <w:b w:val="0"/>
          <w:color w:val="auto"/>
          <w:sz w:val="22"/>
          <w:szCs w:val="22"/>
          <w:rPrChange w:id="567" w:author="Student" w:date="2011-05-09T13:46:00Z">
            <w:rPr>
              <w:rFonts w:ascii="Comic Sans MS" w:hAnsi="Comic Sans MS"/>
            </w:rPr>
          </w:rPrChange>
        </w:rPr>
        <w:t>inside that there was a black box</w:t>
      </w:r>
      <w:ins w:id="568" w:author="Student" w:date="2011-05-09T13:53:00Z">
        <w:r w:rsidR="002400AF">
          <w:rPr>
            <w:b w:val="0"/>
            <w:color w:val="auto"/>
            <w:sz w:val="22"/>
            <w:szCs w:val="22"/>
          </w:rPr>
          <w:t>. There wasn’t anything in the black box.</w:t>
        </w:r>
      </w:ins>
    </w:p>
    <w:p w:rsidR="008A288B" w:rsidRDefault="00476AFF">
      <w:pPr>
        <w:pStyle w:val="Heading1"/>
        <w:rPr>
          <w:ins w:id="569" w:author="Student" w:date="2011-05-10T12:24:00Z"/>
        </w:rPr>
        <w:pPrChange w:id="570" w:author="Student" w:date="2011-05-09T13:45:00Z">
          <w:pPr>
            <w:tabs>
              <w:tab w:val="left" w:pos="1853"/>
            </w:tabs>
          </w:pPr>
        </w:pPrChange>
      </w:pPr>
      <w:del w:id="571" w:author="Student" w:date="2011-05-10T12:06:00Z">
        <w:r w:rsidRPr="002D2886" w:rsidDel="002D2886">
          <w:rPr>
            <w:b w:val="0"/>
            <w:color w:val="auto"/>
            <w:sz w:val="22"/>
            <w:szCs w:val="22"/>
            <w:rPrChange w:id="572" w:author="Student" w:date="2011-05-10T12:07:00Z">
              <w:rPr>
                <w:rFonts w:ascii="Comic Sans MS" w:hAnsi="Comic Sans MS"/>
              </w:rPr>
            </w:rPrChange>
          </w:rPr>
          <w:delText xml:space="preserve"> then we went back to school</w:delText>
        </w:r>
      </w:del>
      <w:del w:id="573" w:author="Student" w:date="2011-05-10T12:07:00Z">
        <w:r w:rsidRPr="002D2886" w:rsidDel="002D2886">
          <w:rPr>
            <w:b w:val="0"/>
            <w:color w:val="auto"/>
            <w:sz w:val="22"/>
            <w:szCs w:val="22"/>
            <w:rPrChange w:id="574" w:author="Student" w:date="2011-05-10T12:07:00Z">
              <w:rPr>
                <w:rFonts w:ascii="Comic Sans MS" w:hAnsi="Comic Sans MS"/>
              </w:rPr>
            </w:rPrChange>
          </w:rPr>
          <w:delText>.</w:delText>
        </w:r>
        <w:r w:rsidR="00BE4466" w:rsidRPr="002D2886" w:rsidDel="002D2886">
          <w:rPr>
            <w:b w:val="0"/>
            <w:color w:val="auto"/>
            <w:sz w:val="22"/>
            <w:szCs w:val="22"/>
            <w:rPrChange w:id="575" w:author="Student" w:date="2011-05-10T12:07:00Z">
              <w:rPr>
                <w:rFonts w:ascii="Comic Sans MS" w:hAnsi="Comic Sans MS"/>
              </w:rPr>
            </w:rPrChange>
          </w:rPr>
          <w:delText xml:space="preserve">                           </w:delText>
        </w:r>
      </w:del>
      <w:ins w:id="576" w:author="Student" w:date="2011-05-09T13:56:00Z">
        <w:r w:rsidR="002D2886">
          <w:rPr>
            <w:b w:val="0"/>
            <w:color w:val="auto"/>
            <w:sz w:val="22"/>
            <w:szCs w:val="22"/>
            <w:rPrChange w:id="577" w:author="Student" w:date="2011-05-10T12:07:00Z">
              <w:rPr>
                <w:bCs/>
              </w:rPr>
            </w:rPrChange>
          </w:rPr>
          <w:t xml:space="preserve">I </w:t>
        </w:r>
      </w:ins>
      <w:ins w:id="578" w:author="Student" w:date="2011-05-10T12:31:00Z">
        <w:r w:rsidR="00512786">
          <w:rPr>
            <w:b w:val="0"/>
            <w:color w:val="auto"/>
            <w:sz w:val="22"/>
            <w:szCs w:val="22"/>
          </w:rPr>
          <w:t xml:space="preserve">thought </w:t>
        </w:r>
      </w:ins>
      <w:ins w:id="579" w:author="Student" w:date="2011-05-09T13:57:00Z">
        <w:r w:rsidR="002400AF" w:rsidRPr="002D2886">
          <w:rPr>
            <w:b w:val="0"/>
            <w:color w:val="auto"/>
            <w:sz w:val="22"/>
            <w:szCs w:val="22"/>
            <w:rPrChange w:id="580" w:author="Student" w:date="2011-05-10T12:07:00Z">
              <w:rPr>
                <w:b/>
                <w:bCs/>
              </w:rPr>
            </w:rPrChange>
          </w:rPr>
          <w:t xml:space="preserve">it was </w:t>
        </w:r>
      </w:ins>
      <w:ins w:id="581" w:author="Student" w:date="2011-05-10T12:32:00Z">
        <w:r w:rsidR="00512786" w:rsidRPr="002D2886">
          <w:rPr>
            <w:b w:val="0"/>
            <w:color w:val="auto"/>
            <w:sz w:val="22"/>
            <w:szCs w:val="22"/>
            <w:rPrChange w:id="582" w:author="Student" w:date="2011-05-10T12:07:00Z">
              <w:rPr>
                <w:bCs/>
              </w:rPr>
            </w:rPrChange>
          </w:rPr>
          <w:t>re</w:t>
        </w:r>
        <w:r w:rsidR="00512786">
          <w:rPr>
            <w:b w:val="0"/>
            <w:color w:val="auto"/>
            <w:sz w:val="22"/>
            <w:szCs w:val="22"/>
          </w:rPr>
          <w:t>a</w:t>
        </w:r>
        <w:r w:rsidR="00512786" w:rsidRPr="002D2886">
          <w:rPr>
            <w:b w:val="0"/>
            <w:color w:val="auto"/>
            <w:sz w:val="22"/>
            <w:szCs w:val="22"/>
            <w:rPrChange w:id="583" w:author="Student" w:date="2011-05-10T12:07:00Z">
              <w:rPr>
                <w:bCs/>
              </w:rPr>
            </w:rPrChange>
          </w:rPr>
          <w:t>lly</w:t>
        </w:r>
      </w:ins>
      <w:ins w:id="584" w:author="Student" w:date="2011-05-09T13:57:00Z">
        <w:r w:rsidR="002400AF" w:rsidRPr="002D2886">
          <w:rPr>
            <w:b w:val="0"/>
            <w:color w:val="auto"/>
            <w:sz w:val="22"/>
            <w:szCs w:val="22"/>
            <w:rPrChange w:id="585" w:author="Student" w:date="2011-05-10T12:07:00Z">
              <w:rPr>
                <w:b/>
                <w:bCs/>
              </w:rPr>
            </w:rPrChange>
          </w:rPr>
          <w:t xml:space="preserve"> </w:t>
        </w:r>
      </w:ins>
      <w:ins w:id="586" w:author="Student" w:date="2011-05-10T12:32:00Z">
        <w:r w:rsidR="00512786">
          <w:rPr>
            <w:b w:val="0"/>
            <w:color w:val="auto"/>
            <w:sz w:val="22"/>
            <w:szCs w:val="22"/>
          </w:rPr>
          <w:t>good</w:t>
        </w:r>
      </w:ins>
      <w:ins w:id="587" w:author="Student" w:date="2011-05-09T13:57:00Z">
        <w:r w:rsidR="002400AF" w:rsidRPr="002D2886">
          <w:rPr>
            <w:b w:val="0"/>
            <w:color w:val="auto"/>
            <w:sz w:val="22"/>
            <w:szCs w:val="22"/>
            <w:rPrChange w:id="588" w:author="Student" w:date="2011-05-10T12:07:00Z">
              <w:rPr>
                <w:b/>
                <w:bCs/>
              </w:rPr>
            </w:rPrChange>
          </w:rPr>
          <w:t xml:space="preserve"> </w:t>
        </w:r>
      </w:ins>
      <w:ins w:id="589" w:author="Student" w:date="2011-05-09T13:58:00Z">
        <w:r w:rsidR="002400AF" w:rsidRPr="002D2886">
          <w:rPr>
            <w:b w:val="0"/>
            <w:color w:val="auto"/>
            <w:sz w:val="22"/>
            <w:szCs w:val="22"/>
            <w:rPrChange w:id="590" w:author="Student" w:date="2011-05-10T12:07:00Z">
              <w:rPr>
                <w:b/>
                <w:bCs/>
              </w:rPr>
            </w:rPrChange>
          </w:rPr>
          <w:t>because</w:t>
        </w:r>
      </w:ins>
      <w:ins w:id="591" w:author="Student" w:date="2011-05-09T13:57:00Z">
        <w:r w:rsidR="002400AF" w:rsidRPr="002D2886">
          <w:rPr>
            <w:b w:val="0"/>
            <w:color w:val="auto"/>
            <w:sz w:val="22"/>
            <w:szCs w:val="22"/>
            <w:rPrChange w:id="592" w:author="Student" w:date="2011-05-10T12:07:00Z">
              <w:rPr>
                <w:b/>
                <w:bCs/>
              </w:rPr>
            </w:rPrChange>
          </w:rPr>
          <w:t xml:space="preserve"> </w:t>
        </w:r>
      </w:ins>
      <w:ins w:id="593" w:author="Student" w:date="2011-05-09T13:58:00Z">
        <w:r w:rsidR="002400AF" w:rsidRPr="002D2886">
          <w:rPr>
            <w:b w:val="0"/>
            <w:color w:val="auto"/>
            <w:sz w:val="22"/>
            <w:szCs w:val="22"/>
            <w:rPrChange w:id="594" w:author="Student" w:date="2011-05-10T12:07:00Z">
              <w:rPr>
                <w:b/>
                <w:bCs/>
              </w:rPr>
            </w:rPrChange>
          </w:rPr>
          <w:t>Boris</w:t>
        </w:r>
      </w:ins>
      <w:ins w:id="595" w:author="Student" w:date="2011-05-09T13:59:00Z">
        <w:r w:rsidR="006B7CB8" w:rsidRPr="002D2886">
          <w:rPr>
            <w:b w:val="0"/>
            <w:color w:val="auto"/>
            <w:sz w:val="22"/>
            <w:szCs w:val="22"/>
            <w:rPrChange w:id="596" w:author="Student" w:date="2011-05-10T12:07:00Z">
              <w:rPr>
                <w:b/>
                <w:bCs/>
              </w:rPr>
            </w:rPrChange>
          </w:rPr>
          <w:t xml:space="preserve"> the dog was cool</w:t>
        </w:r>
      </w:ins>
      <w:ins w:id="597" w:author="Student" w:date="2011-05-10T12:08:00Z">
        <w:r w:rsidR="002D2886">
          <w:rPr>
            <w:b w:val="0"/>
            <w:color w:val="auto"/>
            <w:sz w:val="22"/>
            <w:szCs w:val="22"/>
          </w:rPr>
          <w:t xml:space="preserve">. </w:t>
        </w:r>
      </w:ins>
      <w:ins w:id="598" w:author="Student" w:date="2011-05-10T12:10:00Z">
        <w:r w:rsidR="002D2886">
          <w:rPr>
            <w:b w:val="0"/>
            <w:color w:val="auto"/>
            <w:sz w:val="22"/>
            <w:szCs w:val="22"/>
          </w:rPr>
          <w:t xml:space="preserve">I </w:t>
        </w:r>
        <w:proofErr w:type="spellStart"/>
        <w:r w:rsidR="002D2886">
          <w:rPr>
            <w:b w:val="0"/>
            <w:color w:val="auto"/>
            <w:sz w:val="22"/>
            <w:szCs w:val="22"/>
          </w:rPr>
          <w:t>re</w:t>
        </w:r>
      </w:ins>
      <w:ins w:id="599" w:author="Staff Account" w:date="2011-05-10T22:14:00Z">
        <w:r w:rsidR="006A1217">
          <w:rPr>
            <w:b w:val="0"/>
            <w:color w:val="auto"/>
            <w:sz w:val="22"/>
            <w:szCs w:val="22"/>
          </w:rPr>
          <w:t>a</w:t>
        </w:r>
      </w:ins>
      <w:ins w:id="600" w:author="Student" w:date="2011-05-10T12:10:00Z">
        <w:r w:rsidR="002D2886">
          <w:rPr>
            <w:b w:val="0"/>
            <w:color w:val="auto"/>
            <w:sz w:val="22"/>
            <w:szCs w:val="22"/>
          </w:rPr>
          <w:t>ly</w:t>
        </w:r>
        <w:proofErr w:type="spellEnd"/>
        <w:r w:rsidR="002D2886">
          <w:rPr>
            <w:b w:val="0"/>
            <w:color w:val="auto"/>
            <w:sz w:val="22"/>
            <w:szCs w:val="22"/>
          </w:rPr>
          <w:t xml:space="preserve"> </w:t>
        </w:r>
      </w:ins>
      <w:ins w:id="601" w:author="Student" w:date="2011-05-10T12:11:00Z">
        <w:r w:rsidR="002D2886">
          <w:rPr>
            <w:b w:val="0"/>
            <w:color w:val="auto"/>
            <w:sz w:val="22"/>
            <w:szCs w:val="22"/>
          </w:rPr>
          <w:t>liked the par</w:t>
        </w:r>
      </w:ins>
      <w:ins w:id="602" w:author="Staff Account" w:date="2011-05-10T22:14:00Z">
        <w:r w:rsidR="006A1217">
          <w:rPr>
            <w:b w:val="0"/>
            <w:color w:val="auto"/>
            <w:sz w:val="22"/>
            <w:szCs w:val="22"/>
          </w:rPr>
          <w:t>r</w:t>
        </w:r>
      </w:ins>
      <w:ins w:id="603" w:author="Student" w:date="2011-05-10T12:11:00Z">
        <w:r w:rsidR="002D2886">
          <w:rPr>
            <w:b w:val="0"/>
            <w:color w:val="auto"/>
            <w:sz w:val="22"/>
            <w:szCs w:val="22"/>
          </w:rPr>
          <w:t>o</w:t>
        </w:r>
      </w:ins>
      <w:ins w:id="604" w:author="Student" w:date="2011-05-10T12:13:00Z">
        <w:r w:rsidR="002D2886">
          <w:rPr>
            <w:b w:val="0"/>
            <w:color w:val="auto"/>
            <w:sz w:val="22"/>
            <w:szCs w:val="22"/>
          </w:rPr>
          <w:t xml:space="preserve">t </w:t>
        </w:r>
      </w:ins>
      <w:ins w:id="605" w:author="Student" w:date="2011-05-10T12:14:00Z">
        <w:r w:rsidR="002D2886">
          <w:rPr>
            <w:b w:val="0"/>
            <w:color w:val="auto"/>
            <w:sz w:val="22"/>
            <w:szCs w:val="22"/>
          </w:rPr>
          <w:t>becaus</w:t>
        </w:r>
      </w:ins>
      <w:ins w:id="606" w:author="Student" w:date="2011-05-10T12:15:00Z">
        <w:r w:rsidR="008A288B">
          <w:rPr>
            <w:b w:val="0"/>
            <w:color w:val="auto"/>
            <w:sz w:val="22"/>
            <w:szCs w:val="22"/>
          </w:rPr>
          <w:t>e</w:t>
        </w:r>
      </w:ins>
      <w:ins w:id="607" w:author="Student" w:date="2011-05-10T12:16:00Z">
        <w:r w:rsidR="008A288B">
          <w:rPr>
            <w:b w:val="0"/>
            <w:color w:val="auto"/>
            <w:sz w:val="22"/>
            <w:szCs w:val="22"/>
          </w:rPr>
          <w:t xml:space="preserve"> it was</w:t>
        </w:r>
      </w:ins>
      <w:ins w:id="608" w:author="Student" w:date="2011-05-10T12:15:00Z">
        <w:r w:rsidR="008A288B">
          <w:rPr>
            <w:b w:val="0"/>
            <w:color w:val="auto"/>
            <w:sz w:val="22"/>
            <w:szCs w:val="22"/>
          </w:rPr>
          <w:t xml:space="preserve"> </w:t>
        </w:r>
      </w:ins>
      <w:ins w:id="609" w:author="Student" w:date="2011-05-10T12:32:00Z">
        <w:r w:rsidR="00512786">
          <w:rPr>
            <w:b w:val="0"/>
            <w:color w:val="auto"/>
            <w:sz w:val="22"/>
            <w:szCs w:val="22"/>
          </w:rPr>
          <w:t>colourful</w:t>
        </w:r>
      </w:ins>
      <w:ins w:id="610" w:author="Student" w:date="2011-05-10T12:17:00Z">
        <w:r w:rsidR="008A288B">
          <w:rPr>
            <w:b w:val="0"/>
            <w:color w:val="auto"/>
            <w:sz w:val="22"/>
            <w:szCs w:val="22"/>
          </w:rPr>
          <w:t xml:space="preserve">. </w:t>
        </w:r>
      </w:ins>
      <w:ins w:id="611" w:author="Student" w:date="2011-05-10T12:28:00Z">
        <w:r w:rsidR="00512786">
          <w:rPr>
            <w:b w:val="0"/>
            <w:color w:val="auto"/>
            <w:sz w:val="22"/>
            <w:szCs w:val="22"/>
          </w:rPr>
          <w:t xml:space="preserve">I </w:t>
        </w:r>
      </w:ins>
      <w:ins w:id="612" w:author="Student" w:date="2011-05-10T12:31:00Z">
        <w:r w:rsidR="00512786">
          <w:rPr>
            <w:b w:val="0"/>
            <w:color w:val="auto"/>
            <w:sz w:val="22"/>
            <w:szCs w:val="22"/>
          </w:rPr>
          <w:t>thought</w:t>
        </w:r>
      </w:ins>
      <w:ins w:id="613" w:author="Student" w:date="2011-05-10T12:28:00Z">
        <w:r w:rsidR="00512786">
          <w:rPr>
            <w:b w:val="0"/>
            <w:color w:val="auto"/>
            <w:sz w:val="22"/>
            <w:szCs w:val="22"/>
          </w:rPr>
          <w:t xml:space="preserve"> that the magi</w:t>
        </w:r>
      </w:ins>
      <w:ins w:id="614" w:author="Student" w:date="2011-05-10T12:31:00Z">
        <w:r w:rsidR="00512786">
          <w:rPr>
            <w:b w:val="0"/>
            <w:color w:val="auto"/>
            <w:sz w:val="22"/>
            <w:szCs w:val="22"/>
          </w:rPr>
          <w:t>c</w:t>
        </w:r>
      </w:ins>
      <w:ins w:id="615" w:author="Student" w:date="2011-05-10T12:28:00Z">
        <w:r w:rsidR="00512786">
          <w:rPr>
            <w:b w:val="0"/>
            <w:color w:val="auto"/>
            <w:sz w:val="22"/>
            <w:szCs w:val="22"/>
          </w:rPr>
          <w:t xml:space="preserve"> tri</w:t>
        </w:r>
      </w:ins>
      <w:ins w:id="616" w:author="Staff Account" w:date="2011-05-10T22:14:00Z">
        <w:r w:rsidR="006A1217">
          <w:rPr>
            <w:b w:val="0"/>
            <w:color w:val="auto"/>
            <w:sz w:val="22"/>
            <w:szCs w:val="22"/>
          </w:rPr>
          <w:t>c</w:t>
        </w:r>
      </w:ins>
      <w:ins w:id="617" w:author="Student" w:date="2011-05-10T12:28:00Z">
        <w:r w:rsidR="00512786">
          <w:rPr>
            <w:b w:val="0"/>
            <w:color w:val="auto"/>
            <w:sz w:val="22"/>
            <w:szCs w:val="22"/>
          </w:rPr>
          <w:t>ks where the best part.</w:t>
        </w:r>
      </w:ins>
      <w:ins w:id="618" w:author="Student" w:date="2011-05-10T12:27:00Z">
        <w:r w:rsidR="00512786">
          <w:rPr>
            <w:b w:val="0"/>
            <w:color w:val="auto"/>
            <w:sz w:val="22"/>
            <w:szCs w:val="22"/>
          </w:rPr>
          <w:t xml:space="preserve">                                                                               </w:t>
        </w:r>
      </w:ins>
    </w:p>
    <w:p w:rsidR="00C034E4" w:rsidRDefault="002D2886">
      <w:pPr>
        <w:pStyle w:val="Heading1"/>
        <w:rPr>
          <w:ins w:id="619" w:author="Student" w:date="2011-05-10T12:08:00Z"/>
        </w:rPr>
        <w:pPrChange w:id="620" w:author="Student" w:date="2011-05-09T13:45:00Z">
          <w:pPr>
            <w:tabs>
              <w:tab w:val="left" w:pos="1853"/>
            </w:tabs>
          </w:pPr>
        </w:pPrChange>
      </w:pPr>
      <w:ins w:id="621" w:author="Student" w:date="2011-05-10T12:14:00Z">
        <w:r>
          <w:rPr>
            <w:b w:val="0"/>
            <w:color w:val="auto"/>
            <w:sz w:val="22"/>
            <w:szCs w:val="22"/>
          </w:rPr>
          <w:t xml:space="preserve"> </w:t>
        </w:r>
      </w:ins>
    </w:p>
    <w:p w:rsidR="002D2886" w:rsidRPr="002D2886" w:rsidRDefault="002D2886">
      <w:pPr>
        <w:rPr>
          <w:rPrChange w:id="622" w:author="Student" w:date="2011-05-10T12:10:00Z">
            <w:rPr>
              <w:rFonts w:ascii="Comic Sans MS" w:hAnsi="Comic Sans MS"/>
            </w:rPr>
          </w:rPrChange>
        </w:rPr>
        <w:pPrChange w:id="623" w:author="Student" w:date="2011-05-10T12:10:00Z">
          <w:pPr>
            <w:tabs>
              <w:tab w:val="left" w:pos="1853"/>
            </w:tabs>
          </w:pPr>
        </w:pPrChange>
      </w:pPr>
    </w:p>
    <w:sectPr w:rsidR="002D2886" w:rsidRPr="002D28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revisionView w:markup="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6ED"/>
    <w:rsid w:val="000A71E6"/>
    <w:rsid w:val="00120CF4"/>
    <w:rsid w:val="001B185F"/>
    <w:rsid w:val="001C5EBA"/>
    <w:rsid w:val="001D0F63"/>
    <w:rsid w:val="001D56ED"/>
    <w:rsid w:val="002400AF"/>
    <w:rsid w:val="002D2886"/>
    <w:rsid w:val="003403AE"/>
    <w:rsid w:val="003D5377"/>
    <w:rsid w:val="00400F5D"/>
    <w:rsid w:val="00476AFF"/>
    <w:rsid w:val="004909C1"/>
    <w:rsid w:val="0050023B"/>
    <w:rsid w:val="00507B94"/>
    <w:rsid w:val="00510077"/>
    <w:rsid w:val="00512786"/>
    <w:rsid w:val="00531179"/>
    <w:rsid w:val="00573B0F"/>
    <w:rsid w:val="00613A4A"/>
    <w:rsid w:val="00654283"/>
    <w:rsid w:val="00667F27"/>
    <w:rsid w:val="006A1217"/>
    <w:rsid w:val="006B7CB8"/>
    <w:rsid w:val="007C3A52"/>
    <w:rsid w:val="007D05D1"/>
    <w:rsid w:val="008A288B"/>
    <w:rsid w:val="00A422C0"/>
    <w:rsid w:val="00AB31DB"/>
    <w:rsid w:val="00AF033A"/>
    <w:rsid w:val="00BD2D8D"/>
    <w:rsid w:val="00BE4466"/>
    <w:rsid w:val="00C034E4"/>
    <w:rsid w:val="00C33420"/>
    <w:rsid w:val="00C73684"/>
    <w:rsid w:val="00D274B1"/>
    <w:rsid w:val="00E4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03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03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07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A121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03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03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07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A12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D585A-57C0-4434-8D79-314A49AE6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Staff Account</cp:lastModifiedBy>
  <cp:revision>3</cp:revision>
  <cp:lastPrinted>2011-05-10T10:14:00Z</cp:lastPrinted>
  <dcterms:created xsi:type="dcterms:W3CDTF">2011-05-10T00:36:00Z</dcterms:created>
  <dcterms:modified xsi:type="dcterms:W3CDTF">2011-05-10T10:15:00Z</dcterms:modified>
</cp:coreProperties>
</file>